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3276B" w14:textId="55C9143D" w:rsidR="00206BDE" w:rsidRDefault="00C56F8B">
      <w:pPr>
        <w:rPr>
          <w:b/>
          <w:sz w:val="32"/>
          <w:lang w:val="en-US"/>
        </w:rPr>
      </w:pPr>
      <w:r w:rsidRPr="00C56F8B">
        <w:rPr>
          <w:b/>
          <w:sz w:val="32"/>
          <w:lang w:val="en-US"/>
        </w:rPr>
        <w:t xml:space="preserve">Develop a Data Model for Digital Information Services for VTS </w:t>
      </w:r>
      <w:del w:id="0" w:author="Jeon MinSu" w:date="2019-02-28T12:06:00Z">
        <w:r w:rsidRPr="00C56F8B" w:rsidDel="00BA1918">
          <w:rPr>
            <w:b/>
            <w:sz w:val="32"/>
            <w:lang w:val="en-US"/>
          </w:rPr>
          <w:delText>(e.g. Route Exchange)</w:delText>
        </w:r>
      </w:del>
    </w:p>
    <w:p w14:paraId="08BBE6E7" w14:textId="44260820" w:rsidR="00B900D5" w:rsidDel="003871BD" w:rsidRDefault="00B900D5">
      <w:pPr>
        <w:rPr>
          <w:del w:id="1" w:author="Jeon MinSu" w:date="2019-02-28T12:22:00Z"/>
          <w:lang w:val="en-US"/>
        </w:rPr>
      </w:pPr>
      <w:r>
        <w:rPr>
          <w:b/>
          <w:lang w:val="en-US"/>
        </w:rPr>
        <w:t>Participants:</w:t>
      </w:r>
      <w:r w:rsidR="00B211F7">
        <w:rPr>
          <w:b/>
          <w:lang w:val="en-US"/>
        </w:rPr>
        <w:t xml:space="preserve"> </w:t>
      </w:r>
      <w:r w:rsidR="00B211F7" w:rsidRPr="00B211F7">
        <w:rPr>
          <w:lang w:val="en-US"/>
        </w:rPr>
        <w:t>Yu Seong-</w:t>
      </w:r>
      <w:r w:rsidR="00B211F7">
        <w:rPr>
          <w:lang w:val="en-US"/>
        </w:rPr>
        <w:t>S</w:t>
      </w:r>
      <w:r w:rsidR="00B211F7" w:rsidRPr="00B211F7">
        <w:rPr>
          <w:lang w:val="en-US"/>
        </w:rPr>
        <w:t>ang</w:t>
      </w:r>
      <w:r w:rsidRPr="00B211F7">
        <w:rPr>
          <w:lang w:val="en-US"/>
        </w:rPr>
        <w:t>,</w:t>
      </w:r>
      <w:r>
        <w:rPr>
          <w:lang w:val="en-US"/>
        </w:rPr>
        <w:t xml:space="preserve"> Serge Deschamps, Hye-jin Kim, Wim Smets, Frederik Karlsson, </w:t>
      </w:r>
      <w:r w:rsidR="00B211F7">
        <w:rPr>
          <w:lang w:val="en-US"/>
        </w:rPr>
        <w:t>Diesel Chun</w:t>
      </w:r>
      <w:ins w:id="2" w:author="Wim Smets" w:date="2019-02-28T04:33:00Z">
        <w:r w:rsidR="00593168">
          <w:rPr>
            <w:lang w:val="en-US"/>
          </w:rPr>
          <w:t>, Hans Verra</w:t>
        </w:r>
      </w:ins>
    </w:p>
    <w:p w14:paraId="2B95D3C8" w14:textId="0608CC8C" w:rsidR="0093156F" w:rsidRPr="00B900D5" w:rsidRDefault="0093156F">
      <w:pPr>
        <w:rPr>
          <w:lang w:val="en-US"/>
        </w:rPr>
      </w:pPr>
    </w:p>
    <w:p w14:paraId="756F634E" w14:textId="77777777" w:rsidR="003871BD" w:rsidRDefault="003871BD" w:rsidP="003871BD">
      <w:pPr>
        <w:keepNext/>
        <w:rPr>
          <w:ins w:id="3" w:author="Jeon MinSu" w:date="2019-02-28T12:25:00Z"/>
          <w:lang w:val="en-US"/>
        </w:rPr>
      </w:pPr>
    </w:p>
    <w:p w14:paraId="2CF9EF7F" w14:textId="021280CE" w:rsidR="005E5096" w:rsidRPr="00593168" w:rsidRDefault="005E5096">
      <w:pPr>
        <w:keepNext/>
        <w:rPr>
          <w:ins w:id="4" w:author="Jeon MinSu" w:date="2019-02-28T12:22:00Z"/>
          <w:lang w:val="en-US"/>
          <w:rPrChange w:id="5" w:author="Wim Smets" w:date="2019-02-28T04:33:00Z">
            <w:rPr>
              <w:ins w:id="6" w:author="Jeon MinSu" w:date="2019-02-28T12:22:00Z"/>
            </w:rPr>
          </w:rPrChange>
        </w:rPr>
        <w:pPrChange w:id="7" w:author="Jeon MinSu" w:date="2019-02-28T12:25:00Z">
          <w:pPr>
            <w:pStyle w:val="ListParagraph"/>
            <w:keepNext/>
            <w:ind w:left="425"/>
          </w:pPr>
        </w:pPrChange>
      </w:pPr>
      <w:ins w:id="8" w:author="Jeon MinSu" w:date="2019-02-28T12:16:00Z">
        <w:r w:rsidRPr="003871BD">
          <w:rPr>
            <w:lang w:val="en-US"/>
          </w:rPr>
          <w:t xml:space="preserve">To develop a data model for VTS, Guideline </w:t>
        </w:r>
        <w:r w:rsidRPr="00593168">
          <w:rPr>
            <w:lang w:val="en-US"/>
            <w:rPrChange w:id="9" w:author="Wim Smets" w:date="2019-02-28T04:33:00Z">
              <w:rPr/>
            </w:rPrChange>
          </w:rPr>
          <w:t>G1106 on Producing an IALA S‐200 ser</w:t>
        </w:r>
      </w:ins>
      <w:ins w:id="10" w:author="Wim Smets" w:date="2019-02-28T04:34:00Z">
        <w:r w:rsidR="00593168">
          <w:rPr>
            <w:lang w:val="en-US"/>
          </w:rPr>
          <w:t>i</w:t>
        </w:r>
      </w:ins>
      <w:ins w:id="11" w:author="Jeon MinSu" w:date="2019-02-28T12:16:00Z">
        <w:r w:rsidRPr="00593168">
          <w:rPr>
            <w:lang w:val="en-US"/>
            <w:rPrChange w:id="12" w:author="Wim Smets" w:date="2019-02-28T04:33:00Z">
              <w:rPr/>
            </w:rPrChange>
          </w:rPr>
          <w:t>es product specification was studied, and the group agreed the process of developing digital information services for VTS.</w:t>
        </w:r>
      </w:ins>
    </w:p>
    <w:p w14:paraId="63E7EB58" w14:textId="76682C9B" w:rsidR="003871BD" w:rsidRDefault="003871BD">
      <w:pPr>
        <w:pStyle w:val="ListParagraph"/>
        <w:keepNext/>
        <w:ind w:left="425"/>
        <w:jc w:val="both"/>
        <w:rPr>
          <w:ins w:id="13" w:author="Jeon MinSu" w:date="2019-02-28T12:22:00Z"/>
        </w:rPr>
        <w:pPrChange w:id="14" w:author="Jeon MinSu" w:date="2019-02-28T12:25:00Z">
          <w:pPr>
            <w:pStyle w:val="ListParagraph"/>
            <w:keepNext/>
            <w:ind w:left="425"/>
          </w:pPr>
        </w:pPrChange>
      </w:pPr>
      <w:ins w:id="15" w:author="Jeon MinSu" w:date="2019-02-28T12:22:00Z">
        <w:r>
          <w:rPr>
            <w:noProof/>
            <w:lang w:eastAsia="nl-NL"/>
          </w:rPr>
          <w:drawing>
            <wp:inline distT="0" distB="0" distL="0" distR="0" wp14:anchorId="15842368" wp14:editId="22DCFD8E">
              <wp:extent cx="5760720" cy="958133"/>
              <wp:effectExtent l="0" t="0" r="0" b="0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34586" b="34866"/>
                      <a:stretch/>
                    </pic:blipFill>
                    <pic:spPr bwMode="auto">
                      <a:xfrm>
                        <a:off x="0" y="0"/>
                        <a:ext cx="5760720" cy="95813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</w:ins>
    </w:p>
    <w:p w14:paraId="23306A5B" w14:textId="77777777" w:rsidR="003871BD" w:rsidRPr="003871BD" w:rsidRDefault="003871BD">
      <w:pPr>
        <w:pStyle w:val="ListParagraph"/>
        <w:keepNext/>
        <w:ind w:left="425"/>
        <w:rPr>
          <w:ins w:id="16" w:author="Jeon MinSu" w:date="2019-02-28T12:17:00Z"/>
          <w:rPrChange w:id="17" w:author="Jeon MinSu" w:date="2019-02-28T12:22:00Z">
            <w:rPr>
              <w:ins w:id="18" w:author="Jeon MinSu" w:date="2019-02-28T12:17:00Z"/>
              <w:b/>
              <w:sz w:val="24"/>
            </w:rPr>
          </w:rPrChange>
        </w:rPr>
        <w:pPrChange w:id="19" w:author="Jeon MinSu" w:date="2019-02-28T12:22:00Z">
          <w:pPr/>
        </w:pPrChange>
      </w:pPr>
    </w:p>
    <w:p w14:paraId="48B548C9" w14:textId="0848C2DE" w:rsidR="003871BD" w:rsidRDefault="003871BD">
      <w:pPr>
        <w:pStyle w:val="ListParagraph"/>
        <w:keepNext/>
        <w:numPr>
          <w:ilvl w:val="0"/>
          <w:numId w:val="3"/>
        </w:numPr>
        <w:spacing w:line="360" w:lineRule="auto"/>
        <w:ind w:left="425" w:hanging="425"/>
        <w:rPr>
          <w:ins w:id="20" w:author="Jeon MinSu" w:date="2019-02-28T12:24:00Z"/>
          <w:b/>
          <w:sz w:val="24"/>
          <w:szCs w:val="24"/>
          <w:lang w:val="en-US"/>
        </w:rPr>
        <w:pPrChange w:id="21" w:author="Jeon MinSu" w:date="2019-02-28T12:24:00Z">
          <w:pPr>
            <w:pStyle w:val="ListParagraph"/>
            <w:keepNext/>
            <w:numPr>
              <w:numId w:val="3"/>
            </w:numPr>
            <w:ind w:left="425" w:hanging="425"/>
          </w:pPr>
        </w:pPrChange>
      </w:pPr>
      <w:ins w:id="22" w:author="Jeon MinSu" w:date="2019-02-28T12:24:00Z">
        <w:r>
          <w:rPr>
            <w:b/>
            <w:sz w:val="24"/>
            <w:szCs w:val="24"/>
            <w:lang w:val="en-US"/>
          </w:rPr>
          <w:t>VTS user needs</w:t>
        </w:r>
      </w:ins>
    </w:p>
    <w:p w14:paraId="2B00B6CF" w14:textId="4981D57F" w:rsidR="005E5096" w:rsidRPr="003871BD" w:rsidRDefault="005E5096">
      <w:pPr>
        <w:pStyle w:val="ListParagraph"/>
        <w:keepNext/>
        <w:numPr>
          <w:ilvl w:val="1"/>
          <w:numId w:val="3"/>
        </w:numPr>
        <w:rPr>
          <w:moveTo w:id="23" w:author="Jeon MinSu" w:date="2019-02-28T12:17:00Z"/>
          <w:b/>
          <w:sz w:val="24"/>
          <w:szCs w:val="24"/>
          <w:lang w:val="en-US"/>
          <w:rPrChange w:id="24" w:author="Jeon MinSu" w:date="2019-02-28T12:24:00Z">
            <w:rPr>
              <w:moveTo w:id="25" w:author="Jeon MinSu" w:date="2019-02-28T12:17:00Z"/>
              <w:lang w:val="en-US"/>
            </w:rPr>
          </w:rPrChange>
        </w:rPr>
        <w:pPrChange w:id="26" w:author="Jeon MinSu" w:date="2019-02-28T12:24:00Z">
          <w:pPr>
            <w:pStyle w:val="ListParagraph"/>
            <w:keepNext/>
            <w:numPr>
              <w:numId w:val="3"/>
            </w:numPr>
            <w:ind w:left="425" w:hanging="425"/>
          </w:pPr>
        </w:pPrChange>
      </w:pPr>
      <w:moveToRangeStart w:id="27" w:author="Jeon MinSu" w:date="2019-02-28T12:17:00Z" w:name="move2248652"/>
      <w:moveTo w:id="28" w:author="Jeon MinSu" w:date="2019-02-28T12:17:00Z">
        <w:r w:rsidRPr="003871BD">
          <w:rPr>
            <w:b/>
            <w:sz w:val="24"/>
            <w:szCs w:val="24"/>
            <w:lang w:val="en-US"/>
            <w:rPrChange w:id="29" w:author="Jeon MinSu" w:date="2019-02-28T12:24:00Z">
              <w:rPr>
                <w:lang w:val="en-US"/>
              </w:rPr>
            </w:rPrChange>
          </w:rPr>
          <w:t>Input for data models regarding Digital Information Services for VTS</w:t>
        </w:r>
      </w:moveTo>
    </w:p>
    <w:p w14:paraId="5571F88B" w14:textId="77777777" w:rsidR="005E5096" w:rsidRPr="00384B40" w:rsidRDefault="005E5096" w:rsidP="005E5096">
      <w:pPr>
        <w:pStyle w:val="ListParagraph"/>
        <w:keepNext/>
        <w:ind w:left="425"/>
        <w:rPr>
          <w:moveTo w:id="30" w:author="Jeon MinSu" w:date="2019-02-28T12:17:00Z"/>
          <w:lang w:val="en-US"/>
        </w:rPr>
      </w:pPr>
    </w:p>
    <w:p w14:paraId="1058C211" w14:textId="57BA18C0" w:rsidR="005E5096" w:rsidRDefault="005E5096">
      <w:pPr>
        <w:pStyle w:val="ListParagraph"/>
        <w:numPr>
          <w:ilvl w:val="0"/>
          <w:numId w:val="10"/>
        </w:numPr>
        <w:ind w:left="900"/>
        <w:rPr>
          <w:moveTo w:id="31" w:author="Jeon MinSu" w:date="2019-02-28T12:17:00Z"/>
          <w:lang w:val="en-US"/>
        </w:rPr>
        <w:pPrChange w:id="32" w:author="Jeon MinSu" w:date="2019-02-28T12:23:00Z">
          <w:pPr>
            <w:pStyle w:val="ListParagraph"/>
            <w:numPr>
              <w:numId w:val="2"/>
            </w:numPr>
            <w:ind w:left="1146" w:hanging="360"/>
          </w:pPr>
        </w:pPrChange>
      </w:pPr>
      <w:moveTo w:id="33" w:author="Jeon MinSu" w:date="2019-02-28T12:17:00Z">
        <w:r>
          <w:rPr>
            <w:lang w:val="en-US"/>
          </w:rPr>
          <w:t>A draft table has been set up (Annex A) with a high level inventory of information categories and related features, including examples of possible attributes that should be addressed in a general data</w:t>
        </w:r>
      </w:moveTo>
      <w:ins w:id="34" w:author="Jeon MinSu" w:date="2019-02-28T12:23:00Z">
        <w:r w:rsidR="003871BD">
          <w:rPr>
            <w:lang w:val="en-US"/>
          </w:rPr>
          <w:t xml:space="preserve"> </w:t>
        </w:r>
      </w:ins>
      <w:moveTo w:id="35" w:author="Jeon MinSu" w:date="2019-02-28T12:17:00Z">
        <w:r>
          <w:rPr>
            <w:lang w:val="en-US"/>
          </w:rPr>
          <w:t>model for Digital Information Services for VTS</w:t>
        </w:r>
      </w:moveTo>
    </w:p>
    <w:p w14:paraId="3819CA49" w14:textId="77777777" w:rsidR="005E5096" w:rsidRPr="004203A6" w:rsidDel="003871BD" w:rsidRDefault="005E5096" w:rsidP="005E5096">
      <w:pPr>
        <w:ind w:left="360"/>
        <w:rPr>
          <w:del w:id="36" w:author="Jeon MinSu" w:date="2019-02-28T12:23:00Z"/>
          <w:moveTo w:id="37" w:author="Jeon MinSu" w:date="2019-02-28T12:17:00Z"/>
          <w:lang w:val="en-US"/>
        </w:rPr>
      </w:pPr>
      <w:moveTo w:id="38" w:author="Jeon MinSu" w:date="2019-02-28T12:17:00Z">
        <w:r w:rsidRPr="004203A6">
          <w:rPr>
            <w:b/>
            <w:lang w:val="en-US"/>
          </w:rPr>
          <w:t>Action:</w:t>
        </w:r>
        <w:r w:rsidRPr="004203A6">
          <w:rPr>
            <w:lang w:val="en-US"/>
          </w:rPr>
          <w:t xml:space="preserve"> </w:t>
        </w:r>
        <w:r>
          <w:rPr>
            <w:lang w:val="en-US"/>
          </w:rPr>
          <w:t>Members are asked to review/ament the draft table (Annex A) with categories for next session</w:t>
        </w:r>
      </w:moveTo>
    </w:p>
    <w:moveToRangeEnd w:id="27"/>
    <w:p w14:paraId="2323AF16" w14:textId="77777777" w:rsidR="005E5096" w:rsidRPr="005E5096" w:rsidRDefault="005E5096">
      <w:pPr>
        <w:ind w:left="360"/>
        <w:rPr>
          <w:ins w:id="39" w:author="Jeon MinSu" w:date="2019-02-28T12:16:00Z"/>
          <w:b/>
          <w:sz w:val="24"/>
          <w:lang w:val="en-US"/>
          <w:rPrChange w:id="40" w:author="Jeon MinSu" w:date="2019-02-28T12:17:00Z">
            <w:rPr>
              <w:ins w:id="41" w:author="Jeon MinSu" w:date="2019-02-28T12:16:00Z"/>
              <w:lang w:val="en-US"/>
            </w:rPr>
          </w:rPrChange>
        </w:rPr>
        <w:pPrChange w:id="42" w:author="Jeon MinSu" w:date="2019-02-28T12:23:00Z">
          <w:pPr>
            <w:pStyle w:val="ListParagraph"/>
            <w:numPr>
              <w:numId w:val="3"/>
            </w:numPr>
            <w:ind w:left="426" w:hanging="426"/>
          </w:pPr>
        </w:pPrChange>
      </w:pPr>
    </w:p>
    <w:p w14:paraId="7154CF90" w14:textId="3F324AB7" w:rsidR="005E5096" w:rsidRPr="003A344E" w:rsidRDefault="005E5096">
      <w:pPr>
        <w:pStyle w:val="ListParagraph"/>
        <w:keepNext/>
        <w:numPr>
          <w:ilvl w:val="0"/>
          <w:numId w:val="3"/>
        </w:numPr>
        <w:spacing w:line="360" w:lineRule="auto"/>
        <w:ind w:left="425" w:hanging="425"/>
        <w:rPr>
          <w:ins w:id="43" w:author="Jeon MinSu" w:date="2019-02-28T12:18:00Z"/>
          <w:b/>
          <w:sz w:val="24"/>
          <w:szCs w:val="24"/>
          <w:lang w:val="en-US"/>
        </w:rPr>
        <w:pPrChange w:id="44" w:author="Jeon MinSu" w:date="2019-02-28T12:24:00Z">
          <w:pPr>
            <w:pStyle w:val="ListParagraph"/>
            <w:numPr>
              <w:numId w:val="3"/>
            </w:numPr>
            <w:ind w:left="426" w:hanging="426"/>
          </w:pPr>
        </w:pPrChange>
      </w:pPr>
      <w:ins w:id="45" w:author="Jeon MinSu" w:date="2019-02-28T12:18:00Z">
        <w:r w:rsidRPr="003A344E">
          <w:rPr>
            <w:b/>
            <w:sz w:val="24"/>
            <w:szCs w:val="24"/>
            <w:lang w:val="en-US"/>
          </w:rPr>
          <w:t>Feature</w:t>
        </w:r>
      </w:ins>
    </w:p>
    <w:p w14:paraId="2DEA6B69" w14:textId="0A9804A0" w:rsidR="005E7E8D" w:rsidRPr="003871BD" w:rsidRDefault="005E7E8D">
      <w:pPr>
        <w:pStyle w:val="ListParagraph"/>
        <w:keepNext/>
        <w:numPr>
          <w:ilvl w:val="1"/>
          <w:numId w:val="3"/>
        </w:numPr>
        <w:rPr>
          <w:b/>
          <w:sz w:val="24"/>
          <w:szCs w:val="24"/>
          <w:lang w:val="en-US"/>
          <w:rPrChange w:id="46" w:author="Jeon MinSu" w:date="2019-02-28T12:24:00Z">
            <w:rPr>
              <w:lang w:val="en-US"/>
            </w:rPr>
          </w:rPrChange>
        </w:rPr>
        <w:pPrChange w:id="47" w:author="Jeon MinSu" w:date="2019-02-28T12:24:00Z">
          <w:pPr>
            <w:pStyle w:val="ListParagraph"/>
            <w:numPr>
              <w:numId w:val="3"/>
            </w:numPr>
            <w:ind w:left="426" w:hanging="426"/>
          </w:pPr>
        </w:pPrChange>
      </w:pPr>
      <w:r w:rsidRPr="003871BD">
        <w:rPr>
          <w:b/>
          <w:sz w:val="24"/>
          <w:szCs w:val="24"/>
          <w:lang w:val="en-US"/>
          <w:rPrChange w:id="48" w:author="Jeon MinSu" w:date="2019-02-28T12:24:00Z">
            <w:rPr>
              <w:lang w:val="en-US"/>
            </w:rPr>
          </w:rPrChange>
        </w:rPr>
        <w:t>Existing (draft)standards relevant to VTS-activities regarding Digital Information Services</w:t>
      </w:r>
    </w:p>
    <w:p w14:paraId="0C9E90B1" w14:textId="587F4AFC" w:rsidR="00CA7F04" w:rsidRPr="003871BD" w:rsidRDefault="00CA7F04">
      <w:pPr>
        <w:pStyle w:val="ListParagraph"/>
        <w:numPr>
          <w:ilvl w:val="0"/>
          <w:numId w:val="10"/>
        </w:numPr>
        <w:ind w:left="900"/>
        <w:rPr>
          <w:ins w:id="49" w:author="Jeon MinSu" w:date="2019-02-28T11:53:00Z"/>
          <w:lang w:val="en-US"/>
        </w:rPr>
        <w:pPrChange w:id="50" w:author="Jeon MinSu" w:date="2019-02-28T12:23:00Z">
          <w:pPr>
            <w:ind w:left="426"/>
          </w:pPr>
        </w:pPrChange>
      </w:pPr>
      <w:ins w:id="51" w:author="Jeon MinSu" w:date="2019-02-28T11:52:00Z">
        <w:r w:rsidRPr="003871BD">
          <w:rPr>
            <w:lang w:val="en-US"/>
          </w:rPr>
          <w:t xml:space="preserve">IHO </w:t>
        </w:r>
        <w:r w:rsidRPr="003871BD">
          <w:rPr>
            <w:lang w:val="en-US"/>
            <w:rPrChange w:id="52" w:author="Jeon MinSu" w:date="2019-02-28T12:23:00Z">
              <w:rPr>
                <w:rFonts w:ascii="Helvetica" w:eastAsia="Times New Roman" w:hAnsi="Helvetica" w:cs="Helvetica"/>
                <w:color w:val="1F1D0F"/>
                <w:sz w:val="24"/>
                <w:szCs w:val="24"/>
                <w:lang w:val="en-US" w:eastAsia="ko-KR"/>
              </w:rPr>
            </w:rPrChange>
          </w:rPr>
          <w:t>S-102 Bathymetric Surface</w:t>
        </w:r>
      </w:ins>
    </w:p>
    <w:p w14:paraId="266C8FA6" w14:textId="1508F7E0" w:rsidR="00CA7F04" w:rsidRPr="003871BD" w:rsidRDefault="00CA7F04">
      <w:pPr>
        <w:pStyle w:val="ListParagraph"/>
        <w:numPr>
          <w:ilvl w:val="0"/>
          <w:numId w:val="10"/>
        </w:numPr>
        <w:ind w:left="900"/>
        <w:rPr>
          <w:ins w:id="53" w:author="Jeon MinSu" w:date="2019-02-28T11:52:00Z"/>
          <w:lang w:val="en-US"/>
        </w:rPr>
        <w:pPrChange w:id="54" w:author="Jeon MinSu" w:date="2019-02-28T12:23:00Z">
          <w:pPr>
            <w:ind w:left="426"/>
          </w:pPr>
        </w:pPrChange>
      </w:pPr>
      <w:ins w:id="55" w:author="Jeon MinSu" w:date="2019-02-28T11:53:00Z">
        <w:r w:rsidRPr="003871BD">
          <w:rPr>
            <w:lang w:val="en-US"/>
            <w:rPrChange w:id="56" w:author="Jeon MinSu" w:date="2019-02-28T12:23:00Z">
              <w:rPr>
                <w:rFonts w:ascii="Helvetica" w:eastAsia="Times New Roman" w:hAnsi="Helvetica" w:cs="Helvetica"/>
                <w:color w:val="1F1D0F"/>
                <w:sz w:val="24"/>
                <w:szCs w:val="24"/>
                <w:lang w:val="en-US" w:eastAsia="ko-KR"/>
              </w:rPr>
            </w:rPrChange>
          </w:rPr>
          <w:t>IHO S-111 Surface Currents</w:t>
        </w:r>
      </w:ins>
    </w:p>
    <w:p w14:paraId="0573A979" w14:textId="1955553E" w:rsidR="00CA7F04" w:rsidRPr="00CA7F04" w:rsidDel="00CA7F04" w:rsidRDefault="005E7E8D">
      <w:pPr>
        <w:ind w:left="900" w:hanging="360"/>
        <w:rPr>
          <w:del w:id="57" w:author="Jeon MinSu" w:date="2019-02-28T11:52:00Z"/>
          <w:lang w:val="en-US"/>
        </w:rPr>
        <w:pPrChange w:id="58" w:author="Jeon MinSu" w:date="2019-02-28T12:23:00Z">
          <w:pPr>
            <w:ind w:left="426"/>
          </w:pPr>
        </w:pPrChange>
      </w:pPr>
      <w:r w:rsidRPr="00546D1C">
        <w:rPr>
          <w:lang w:val="en-US"/>
        </w:rPr>
        <w:t>IHO S-123: Radio Services</w:t>
      </w:r>
    </w:p>
    <w:p w14:paraId="23ABF125" w14:textId="77777777" w:rsidR="005E7E8D" w:rsidRPr="003871BD" w:rsidRDefault="005E7E8D">
      <w:pPr>
        <w:pStyle w:val="ListParagraph"/>
        <w:numPr>
          <w:ilvl w:val="0"/>
          <w:numId w:val="10"/>
        </w:numPr>
        <w:ind w:left="900"/>
        <w:rPr>
          <w:lang w:val="en-US"/>
        </w:rPr>
        <w:pPrChange w:id="59" w:author="Jeon MinSu" w:date="2019-02-28T12:23:00Z">
          <w:pPr>
            <w:ind w:left="426"/>
          </w:pPr>
        </w:pPrChange>
      </w:pPr>
      <w:r w:rsidRPr="003871BD">
        <w:rPr>
          <w:lang w:val="en-US"/>
        </w:rPr>
        <w:t>IHO S-124: Navigational warnings</w:t>
      </w:r>
    </w:p>
    <w:p w14:paraId="164EECF7" w14:textId="77777777" w:rsidR="005E7E8D" w:rsidRPr="003871BD" w:rsidRDefault="005E7E8D">
      <w:pPr>
        <w:pStyle w:val="ListParagraph"/>
        <w:numPr>
          <w:ilvl w:val="0"/>
          <w:numId w:val="10"/>
        </w:numPr>
        <w:ind w:left="900"/>
        <w:rPr>
          <w:lang w:val="en-US"/>
        </w:rPr>
        <w:pPrChange w:id="60" w:author="Jeon MinSu" w:date="2019-02-28T12:23:00Z">
          <w:pPr>
            <w:ind w:left="426"/>
          </w:pPr>
        </w:pPrChange>
      </w:pPr>
      <w:r w:rsidRPr="003871BD">
        <w:rPr>
          <w:lang w:val="en-US"/>
        </w:rPr>
        <w:t xml:space="preserve">IHO S-127: Traffic management </w:t>
      </w:r>
    </w:p>
    <w:p w14:paraId="6CE56F02" w14:textId="77777777" w:rsidR="005E7E8D" w:rsidRPr="003871BD" w:rsidRDefault="005E7E8D">
      <w:pPr>
        <w:pStyle w:val="ListParagraph"/>
        <w:numPr>
          <w:ilvl w:val="0"/>
          <w:numId w:val="10"/>
        </w:numPr>
        <w:ind w:left="900"/>
        <w:rPr>
          <w:lang w:val="en-US"/>
        </w:rPr>
        <w:pPrChange w:id="61" w:author="Jeon MinSu" w:date="2019-02-28T12:23:00Z">
          <w:pPr>
            <w:ind w:left="426"/>
          </w:pPr>
        </w:pPrChange>
      </w:pPr>
      <w:r w:rsidRPr="003871BD">
        <w:rPr>
          <w:lang w:val="en-US"/>
        </w:rPr>
        <w:t>IHO S-1xx: Marine Services</w:t>
      </w:r>
    </w:p>
    <w:p w14:paraId="38E0912B" w14:textId="77777777" w:rsidR="005E7E8D" w:rsidRPr="003871BD" w:rsidRDefault="005E7E8D">
      <w:pPr>
        <w:pStyle w:val="ListParagraph"/>
        <w:numPr>
          <w:ilvl w:val="0"/>
          <w:numId w:val="10"/>
        </w:numPr>
        <w:ind w:left="900"/>
        <w:rPr>
          <w:lang w:val="en-US"/>
        </w:rPr>
        <w:pPrChange w:id="62" w:author="Jeon MinSu" w:date="2019-02-28T12:23:00Z">
          <w:pPr>
            <w:ind w:left="426"/>
          </w:pPr>
        </w:pPrChange>
      </w:pPr>
      <w:r w:rsidRPr="003871BD">
        <w:rPr>
          <w:lang w:val="en-US"/>
        </w:rPr>
        <w:t>IHO S-1xx: Digital Mariner Routing Guide</w:t>
      </w:r>
    </w:p>
    <w:p w14:paraId="1A2DF8C3" w14:textId="77777777" w:rsidR="005E7E8D" w:rsidRPr="003871BD" w:rsidRDefault="005E7E8D">
      <w:pPr>
        <w:pStyle w:val="ListParagraph"/>
        <w:numPr>
          <w:ilvl w:val="0"/>
          <w:numId w:val="10"/>
        </w:numPr>
        <w:ind w:left="900"/>
        <w:rPr>
          <w:lang w:val="en-US"/>
        </w:rPr>
        <w:pPrChange w:id="63" w:author="Jeon MinSu" w:date="2019-02-28T12:23:00Z">
          <w:pPr>
            <w:ind w:left="426"/>
          </w:pPr>
        </w:pPrChange>
      </w:pPr>
      <w:r w:rsidRPr="003871BD">
        <w:rPr>
          <w:lang w:val="en-US"/>
        </w:rPr>
        <w:t>IALA S-210: Inter-VTS Exchange Format</w:t>
      </w:r>
    </w:p>
    <w:p w14:paraId="70AD1805" w14:textId="77777777" w:rsidR="005E7E8D" w:rsidRPr="003871BD" w:rsidRDefault="005E7E8D">
      <w:pPr>
        <w:pStyle w:val="ListParagraph"/>
        <w:numPr>
          <w:ilvl w:val="0"/>
          <w:numId w:val="10"/>
        </w:numPr>
        <w:ind w:left="900"/>
        <w:rPr>
          <w:lang w:val="en-US"/>
        </w:rPr>
        <w:pPrChange w:id="64" w:author="Jeon MinSu" w:date="2019-02-28T12:23:00Z">
          <w:pPr>
            <w:ind w:left="426"/>
          </w:pPr>
        </w:pPrChange>
      </w:pPr>
      <w:r w:rsidRPr="003871BD">
        <w:rPr>
          <w:lang w:val="en-US"/>
        </w:rPr>
        <w:t>IALA S-211: Port Call Message Format =&gt; concept name</w:t>
      </w:r>
    </w:p>
    <w:p w14:paraId="3B7F6716" w14:textId="0834CD40" w:rsidR="005E7E8D" w:rsidRPr="003871BD" w:rsidRDefault="005E7E8D">
      <w:pPr>
        <w:pStyle w:val="ListParagraph"/>
        <w:numPr>
          <w:ilvl w:val="0"/>
          <w:numId w:val="10"/>
        </w:numPr>
        <w:ind w:left="900"/>
        <w:rPr>
          <w:ins w:id="65" w:author="Jeon MinSu" w:date="2019-02-28T11:58:00Z"/>
          <w:lang w:val="en-US"/>
        </w:rPr>
        <w:pPrChange w:id="66" w:author="Jeon MinSu" w:date="2019-02-28T12:23:00Z">
          <w:pPr>
            <w:ind w:left="426"/>
          </w:pPr>
        </w:pPrChange>
      </w:pPr>
      <w:r w:rsidRPr="003871BD">
        <w:rPr>
          <w:lang w:val="en-US"/>
        </w:rPr>
        <w:t>IEC S-421: Route Exchange</w:t>
      </w:r>
    </w:p>
    <w:p w14:paraId="6CB2C705" w14:textId="332A4EC0" w:rsidR="00CA7F04" w:rsidRPr="003871BD" w:rsidRDefault="00CA7F04">
      <w:pPr>
        <w:pStyle w:val="ListParagraph"/>
        <w:numPr>
          <w:ilvl w:val="0"/>
          <w:numId w:val="10"/>
        </w:numPr>
        <w:ind w:left="900"/>
        <w:rPr>
          <w:lang w:val="en-US"/>
        </w:rPr>
        <w:pPrChange w:id="67" w:author="Jeon MinSu" w:date="2019-02-28T12:23:00Z">
          <w:pPr>
            <w:ind w:left="426"/>
          </w:pPr>
        </w:pPrChange>
      </w:pPr>
      <w:ins w:id="68" w:author="Jeon MinSu" w:date="2019-02-28T11:58:00Z">
        <w:r w:rsidRPr="003871BD">
          <w:rPr>
            <w:lang w:val="en-US"/>
          </w:rPr>
          <w:t xml:space="preserve">JCOMM </w:t>
        </w:r>
        <w:r w:rsidRPr="003871BD">
          <w:rPr>
            <w:lang w:val="en-US"/>
            <w:rPrChange w:id="69" w:author="Jeon MinSu" w:date="2019-02-28T12:23:00Z">
              <w:rPr>
                <w:rFonts w:ascii="Helvetica" w:eastAsia="Times New Roman" w:hAnsi="Helvetica" w:cs="Helvetica"/>
                <w:color w:val="1F1D0F"/>
                <w:sz w:val="24"/>
                <w:szCs w:val="24"/>
                <w:lang w:val="en-US" w:eastAsia="ko-KR"/>
              </w:rPr>
            </w:rPrChange>
          </w:rPr>
          <w:t>S-412 Weather Overlay</w:t>
        </w:r>
      </w:ins>
    </w:p>
    <w:p w14:paraId="21A286CB" w14:textId="77777777" w:rsidR="005E7E8D" w:rsidRPr="008346DB" w:rsidRDefault="005E7E8D" w:rsidP="005E7E8D">
      <w:pPr>
        <w:ind w:left="426"/>
        <w:rPr>
          <w:highlight w:val="yellow"/>
          <w:lang w:val="en-US"/>
        </w:rPr>
      </w:pPr>
      <w:commentRangeStart w:id="70"/>
      <w:r w:rsidRPr="008346DB">
        <w:rPr>
          <w:b/>
          <w:highlight w:val="yellow"/>
          <w:lang w:val="en-US"/>
        </w:rPr>
        <w:lastRenderedPageBreak/>
        <w:t>Action:</w:t>
      </w:r>
      <w:r w:rsidRPr="008346DB">
        <w:rPr>
          <w:highlight w:val="yellow"/>
          <w:lang w:val="en-US"/>
        </w:rPr>
        <w:t xml:space="preserve"> Input paper for next session by Michael Bergmann with an overview of all non-IALA standards regarding this topic.</w:t>
      </w:r>
    </w:p>
    <w:p w14:paraId="7319DE61" w14:textId="77777777" w:rsidR="005E7E8D" w:rsidRDefault="005E7E8D" w:rsidP="005E7E8D">
      <w:pPr>
        <w:ind w:left="426"/>
        <w:rPr>
          <w:lang w:val="en-US"/>
        </w:rPr>
      </w:pPr>
      <w:r w:rsidRPr="008346DB">
        <w:rPr>
          <w:b/>
          <w:highlight w:val="yellow"/>
          <w:lang w:val="en-US"/>
        </w:rPr>
        <w:t>Action:</w:t>
      </w:r>
      <w:r w:rsidRPr="008346DB">
        <w:rPr>
          <w:highlight w:val="yellow"/>
          <w:lang w:val="en-US"/>
        </w:rPr>
        <w:t xml:space="preserve"> Evaluate S-210 with R. Hogendoorn together with members</w:t>
      </w:r>
      <w:r w:rsidR="005F7732" w:rsidRPr="008346DB">
        <w:rPr>
          <w:highlight w:val="yellow"/>
          <w:lang w:val="en-US"/>
        </w:rPr>
        <w:t xml:space="preserve"> during next session</w:t>
      </w:r>
      <w:commentRangeEnd w:id="70"/>
      <w:r w:rsidR="008346DB">
        <w:rPr>
          <w:rStyle w:val="CommentReference"/>
        </w:rPr>
        <w:commentReference w:id="70"/>
      </w:r>
    </w:p>
    <w:p w14:paraId="427517C3" w14:textId="77777777" w:rsidR="005E7E8D" w:rsidRDefault="005E7E8D" w:rsidP="005E7E8D">
      <w:pPr>
        <w:rPr>
          <w:lang w:val="en-US"/>
        </w:rPr>
      </w:pPr>
    </w:p>
    <w:p w14:paraId="211D7CAB" w14:textId="58E9CFE6" w:rsidR="005E7E8D" w:rsidRPr="003871BD" w:rsidRDefault="005E5096">
      <w:pPr>
        <w:rPr>
          <w:b/>
          <w:sz w:val="24"/>
          <w:lang w:val="en-US"/>
          <w:rPrChange w:id="71" w:author="Jeon MinSu" w:date="2019-02-28T12:23:00Z">
            <w:rPr>
              <w:lang w:val="en-US"/>
            </w:rPr>
          </w:rPrChange>
        </w:rPr>
        <w:pPrChange w:id="72" w:author="Jeon MinSu" w:date="2019-02-28T12:23:00Z">
          <w:pPr>
            <w:pStyle w:val="ListParagraph"/>
            <w:numPr>
              <w:numId w:val="3"/>
            </w:numPr>
            <w:ind w:left="426" w:hanging="426"/>
          </w:pPr>
        </w:pPrChange>
      </w:pPr>
      <w:ins w:id="73" w:author="Jeon MinSu" w:date="2019-02-28T12:18:00Z">
        <w:r w:rsidRPr="003871BD">
          <w:rPr>
            <w:b/>
            <w:sz w:val="24"/>
            <w:lang w:val="en-US"/>
            <w:rPrChange w:id="74" w:author="Jeon MinSu" w:date="2019-02-28T12:23:00Z">
              <w:rPr>
                <w:lang w:val="en-US"/>
              </w:rPr>
            </w:rPrChange>
          </w:rPr>
          <w:t xml:space="preserve">2.2 </w:t>
        </w:r>
      </w:ins>
      <w:r w:rsidR="005E7E8D" w:rsidRPr="003871BD">
        <w:rPr>
          <w:b/>
          <w:sz w:val="24"/>
          <w:lang w:val="en-US"/>
          <w:rPrChange w:id="75" w:author="Jeon MinSu" w:date="2019-02-28T12:23:00Z">
            <w:rPr>
              <w:lang w:val="en-US"/>
            </w:rPr>
          </w:rPrChange>
        </w:rPr>
        <w:t>Evaluation of standards</w:t>
      </w:r>
    </w:p>
    <w:p w14:paraId="03446406" w14:textId="77777777" w:rsidR="005E7E8D" w:rsidRPr="005E7E8D" w:rsidRDefault="005E7E8D" w:rsidP="005E7E8D">
      <w:pPr>
        <w:ind w:left="426"/>
        <w:rPr>
          <w:b/>
          <w:u w:val="single"/>
          <w:lang w:val="en-US"/>
        </w:rPr>
      </w:pPr>
      <w:r w:rsidRPr="005E7E8D">
        <w:rPr>
          <w:b/>
          <w:u w:val="single"/>
          <w:lang w:val="en-US"/>
        </w:rPr>
        <w:t xml:space="preserve">Draft </w:t>
      </w:r>
      <w:r w:rsidR="00A92881">
        <w:rPr>
          <w:b/>
          <w:u w:val="single"/>
          <w:lang w:val="en-US"/>
        </w:rPr>
        <w:t>IALA S-</w:t>
      </w:r>
      <w:r w:rsidRPr="005E7E8D">
        <w:rPr>
          <w:b/>
          <w:u w:val="single"/>
          <w:lang w:val="en-US"/>
        </w:rPr>
        <w:t>211 (</w:t>
      </w:r>
      <w:r w:rsidRPr="005E7E8D">
        <w:rPr>
          <w:b/>
          <w:i/>
          <w:u w:val="single"/>
          <w:lang w:val="en-US"/>
        </w:rPr>
        <w:t>PCM Product Specification 0_</w:t>
      </w:r>
      <w:r w:rsidR="00B357A5">
        <w:rPr>
          <w:b/>
          <w:i/>
          <w:u w:val="single"/>
          <w:lang w:val="en-US"/>
        </w:rPr>
        <w:t>8</w:t>
      </w:r>
      <w:r w:rsidRPr="005E7E8D">
        <w:rPr>
          <w:b/>
          <w:i/>
          <w:u w:val="single"/>
          <w:lang w:val="en-US"/>
        </w:rPr>
        <w:t>_0 20181004.docx</w:t>
      </w:r>
      <w:r w:rsidRPr="005E7E8D">
        <w:rPr>
          <w:b/>
          <w:u w:val="single"/>
          <w:lang w:val="en-US"/>
        </w:rPr>
        <w:t>)</w:t>
      </w:r>
    </w:p>
    <w:p w14:paraId="71BDDA9F" w14:textId="77777777" w:rsidR="005E7E8D" w:rsidRPr="005E7E8D" w:rsidRDefault="005E7E8D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 w:rsidRPr="005E7E8D">
        <w:rPr>
          <w:lang w:val="en-US"/>
        </w:rPr>
        <w:t>Defining who is leading the product specifications</w:t>
      </w:r>
    </w:p>
    <w:p w14:paraId="1B78F88F" w14:textId="77777777" w:rsidR="005E7E8D" w:rsidRDefault="005E7E8D" w:rsidP="005E7E8D">
      <w:pPr>
        <w:pStyle w:val="ListParagraph"/>
        <w:numPr>
          <w:ilvl w:val="0"/>
          <w:numId w:val="1"/>
        </w:numPr>
        <w:ind w:left="1854"/>
        <w:rPr>
          <w:lang w:val="en-US"/>
        </w:rPr>
      </w:pPr>
      <w:r>
        <w:rPr>
          <w:lang w:val="en-US"/>
        </w:rPr>
        <w:t>F</w:t>
      </w:r>
      <w:r w:rsidRPr="00C834EC">
        <w:rPr>
          <w:lang w:val="en-US"/>
        </w:rPr>
        <w:t>ield manager: Michael Bergmann</w:t>
      </w:r>
    </w:p>
    <w:p w14:paraId="0AE434A2" w14:textId="77777777" w:rsidR="005E7E8D" w:rsidRDefault="005E7E8D" w:rsidP="005E7E8D">
      <w:pPr>
        <w:pStyle w:val="ListParagraph"/>
        <w:numPr>
          <w:ilvl w:val="0"/>
          <w:numId w:val="1"/>
        </w:numPr>
        <w:ind w:left="1854"/>
        <w:rPr>
          <w:lang w:val="en-US"/>
        </w:rPr>
      </w:pPr>
      <w:r>
        <w:rPr>
          <w:lang w:val="en-US"/>
        </w:rPr>
        <w:t>Developer: IALA (VTS WG 2 ?)</w:t>
      </w:r>
    </w:p>
    <w:p w14:paraId="6FC3E48B" w14:textId="77777777" w:rsidR="005E7E8D" w:rsidRDefault="005E7E8D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Port call does not relate only to activities within the port, it addresses all activities related to the voyage of a ship</w:t>
      </w:r>
    </w:p>
    <w:p w14:paraId="4923A374" w14:textId="77777777" w:rsidR="005E7E8D" w:rsidRDefault="005E7E8D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Standard will be included in IHO registry as S-211</w:t>
      </w:r>
    </w:p>
    <w:p w14:paraId="774275D3" w14:textId="77777777" w:rsidR="005E7E8D" w:rsidRDefault="005E7E8D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Compliancy with route exchange (S-421) is necessary to optimize the voyage</w:t>
      </w:r>
    </w:p>
    <w:p w14:paraId="4BAF13F1" w14:textId="77777777" w:rsidR="005E7E8D" w:rsidRDefault="005E7E8D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MSP’s 1 to 8 are primarily impacted by this standard</w:t>
      </w:r>
    </w:p>
    <w:p w14:paraId="169CDACC" w14:textId="77777777" w:rsidR="005E7E8D" w:rsidRDefault="00B357A5" w:rsidP="005E7E8D">
      <w:pPr>
        <w:pStyle w:val="ListParagraph"/>
        <w:numPr>
          <w:ilvl w:val="1"/>
          <w:numId w:val="2"/>
        </w:numPr>
        <w:ind w:left="1866"/>
        <w:rPr>
          <w:lang w:val="en-US"/>
        </w:rPr>
      </w:pPr>
      <w:r>
        <w:rPr>
          <w:lang w:val="en-US"/>
        </w:rPr>
        <w:t>References are IMO SIP and IMO NCSR5 WP.4</w:t>
      </w:r>
    </w:p>
    <w:p w14:paraId="1A827A36" w14:textId="77777777" w:rsidR="005E7E8D" w:rsidRDefault="005E7E8D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What about portrayal of S-211 ?</w:t>
      </w:r>
    </w:p>
    <w:p w14:paraId="1A9722A4" w14:textId="77777777" w:rsidR="005E7E8D" w:rsidRDefault="005E7E8D" w:rsidP="005E7E8D">
      <w:pPr>
        <w:pStyle w:val="ListParagraph"/>
        <w:numPr>
          <w:ilvl w:val="1"/>
          <w:numId w:val="2"/>
        </w:numPr>
        <w:ind w:left="1866"/>
        <w:rPr>
          <w:lang w:val="en-US"/>
        </w:rPr>
      </w:pPr>
      <w:r>
        <w:rPr>
          <w:lang w:val="en-US"/>
        </w:rPr>
        <w:t>Is it necessary to include this in the product specification ?</w:t>
      </w:r>
    </w:p>
    <w:p w14:paraId="3318A9D2" w14:textId="77777777" w:rsidR="005E7E8D" w:rsidRDefault="005E7E8D" w:rsidP="005E7E8D">
      <w:pPr>
        <w:pStyle w:val="ListParagraph"/>
        <w:numPr>
          <w:ilvl w:val="1"/>
          <w:numId w:val="2"/>
        </w:numPr>
        <w:ind w:left="1866"/>
        <w:rPr>
          <w:lang w:val="en-US"/>
        </w:rPr>
      </w:pPr>
      <w:r>
        <w:rPr>
          <w:lang w:val="en-US"/>
        </w:rPr>
        <w:t>S-211 is about data-exchange, this is independent from the presentation to end user. The presentation is dependent of the specific use of the end user which is defined by the local organization/environment.</w:t>
      </w:r>
    </w:p>
    <w:p w14:paraId="5437B8A0" w14:textId="77777777" w:rsidR="005E7E8D" w:rsidRDefault="005E7E8D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 xml:space="preserve">There is no intelligence in </w:t>
      </w:r>
      <w:r w:rsidR="00B357A5">
        <w:rPr>
          <w:lang w:val="en-US"/>
        </w:rPr>
        <w:t>th</w:t>
      </w:r>
      <w:r>
        <w:rPr>
          <w:lang w:val="en-US"/>
        </w:rPr>
        <w:t xml:space="preserve">e S-211 standard itself, the information which is being exchanged can be used by the receiving/sending parties in such a way that innovative services </w:t>
      </w:r>
      <w:r w:rsidR="00B357A5">
        <w:rPr>
          <w:lang w:val="en-US"/>
        </w:rPr>
        <w:t>can be</w:t>
      </w:r>
      <w:r>
        <w:rPr>
          <w:lang w:val="en-US"/>
        </w:rPr>
        <w:t xml:space="preserve"> created.</w:t>
      </w:r>
    </w:p>
    <w:p w14:paraId="78B2BC12" w14:textId="77777777" w:rsidR="005E7E8D" w:rsidRDefault="005E7E8D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 xml:space="preserve">Security, authentication and authorization are to be handled by the MCP </w:t>
      </w:r>
      <w:r w:rsidR="00B357A5">
        <w:rPr>
          <w:lang w:val="en-US"/>
        </w:rPr>
        <w:t xml:space="preserve">or appropriate other means </w:t>
      </w:r>
      <w:r>
        <w:rPr>
          <w:lang w:val="en-US"/>
        </w:rPr>
        <w:t>(Communication</w:t>
      </w:r>
      <w:r w:rsidR="00B357A5">
        <w:rPr>
          <w:lang w:val="en-US"/>
        </w:rPr>
        <w:t xml:space="preserve"> </w:t>
      </w:r>
      <w:r>
        <w:rPr>
          <w:lang w:val="en-US"/>
        </w:rPr>
        <w:t>layer)</w:t>
      </w:r>
    </w:p>
    <w:p w14:paraId="7BE5F898" w14:textId="77777777" w:rsidR="005E7E8D" w:rsidRDefault="005E7E8D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Voyage ID’s will be addressed by IEC S-421</w:t>
      </w:r>
    </w:p>
    <w:p w14:paraId="407EDB60" w14:textId="77777777" w:rsidR="00B900D5" w:rsidRDefault="0093156F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The assignment of Voyage ID’s is discussed in other working groups, the precise definition and use of Voyage ID’s will be out of scope of this working group</w:t>
      </w:r>
    </w:p>
    <w:p w14:paraId="5DB2CAF7" w14:textId="77777777" w:rsidR="0093156F" w:rsidRDefault="0093156F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UNLOCODE are to be used to define locations, as already stated in the standard</w:t>
      </w:r>
    </w:p>
    <w:p w14:paraId="2F213E72" w14:textId="77777777" w:rsidR="0093156F" w:rsidDel="003871BD" w:rsidRDefault="0093156F" w:rsidP="005E7E8D">
      <w:pPr>
        <w:pStyle w:val="ListParagraph"/>
        <w:numPr>
          <w:ilvl w:val="0"/>
          <w:numId w:val="2"/>
        </w:numPr>
        <w:ind w:left="1146"/>
        <w:rPr>
          <w:del w:id="76" w:author="Jeon MinSu" w:date="2019-02-28T12:25:00Z"/>
          <w:lang w:val="en-US"/>
        </w:rPr>
      </w:pPr>
      <w:r>
        <w:rPr>
          <w:lang w:val="en-US"/>
        </w:rPr>
        <w:t>For the Vessel ID the fact of non IMO numbered vessels has to be taken into account</w:t>
      </w:r>
    </w:p>
    <w:p w14:paraId="296577A7" w14:textId="6D045128" w:rsidR="00B900D5" w:rsidRPr="003871BD" w:rsidRDefault="0093156F">
      <w:pPr>
        <w:pStyle w:val="ListParagraph"/>
        <w:numPr>
          <w:ilvl w:val="0"/>
          <w:numId w:val="2"/>
        </w:numPr>
        <w:ind w:left="1146"/>
        <w:rPr>
          <w:lang w:val="en-US"/>
        </w:rPr>
        <w:pPrChange w:id="77" w:author="Jeon MinSu" w:date="2019-02-28T12:25:00Z">
          <w:pPr>
            <w:ind w:left="426"/>
          </w:pPr>
        </w:pPrChange>
      </w:pPr>
      <w:commentRangeStart w:id="78"/>
      <w:del w:id="79" w:author="Wim Smets" w:date="2019-02-28T03:37:00Z">
        <w:r w:rsidRPr="003871BD" w:rsidDel="004203A6">
          <w:rPr>
            <w:b/>
            <w:lang w:val="en-US"/>
          </w:rPr>
          <w:delText>Action:</w:delText>
        </w:r>
        <w:r w:rsidRPr="003871BD" w:rsidDel="004203A6">
          <w:rPr>
            <w:lang w:val="en-US"/>
          </w:rPr>
          <w:delText xml:space="preserve"> Members are asked to study the draft S-211 for the next session, since the document was only partly reviewed during this session (up to 7.2.6 was reviewed)</w:delText>
        </w:r>
      </w:del>
      <w:commentRangeEnd w:id="78"/>
      <w:r w:rsidR="004203A6">
        <w:rPr>
          <w:rStyle w:val="CommentReference"/>
        </w:rPr>
        <w:commentReference w:id="78"/>
      </w:r>
    </w:p>
    <w:p w14:paraId="34AC0C26" w14:textId="1DC9DCDF" w:rsidR="00A92881" w:rsidRPr="005E7E8D" w:rsidDel="003871BD" w:rsidRDefault="00A92881" w:rsidP="00A92881">
      <w:pPr>
        <w:ind w:left="426"/>
        <w:rPr>
          <w:del w:id="80" w:author="Jeon MinSu" w:date="2019-02-28T12:25:00Z"/>
          <w:b/>
          <w:u w:val="single"/>
          <w:lang w:val="en-US"/>
        </w:rPr>
      </w:pPr>
      <w:r w:rsidRPr="005E7E8D">
        <w:rPr>
          <w:b/>
          <w:u w:val="single"/>
          <w:lang w:val="en-US"/>
        </w:rPr>
        <w:t xml:space="preserve">Draft </w:t>
      </w:r>
      <w:r>
        <w:rPr>
          <w:b/>
          <w:u w:val="single"/>
          <w:lang w:val="en-US"/>
        </w:rPr>
        <w:t>IEC S-421</w:t>
      </w:r>
      <w:r w:rsidRPr="005E7E8D">
        <w:rPr>
          <w:b/>
          <w:u w:val="single"/>
          <w:lang w:val="en-US"/>
        </w:rPr>
        <w:t xml:space="preserve"> </w:t>
      </w:r>
      <w:del w:id="81" w:author="Wim Smets" w:date="2019-02-28T03:26:00Z">
        <w:r w:rsidDel="008346DB">
          <w:rPr>
            <w:b/>
            <w:u w:val="single"/>
            <w:lang w:val="en-US"/>
          </w:rPr>
          <w:delText>CD</w:delText>
        </w:r>
      </w:del>
      <w:ins w:id="82" w:author="Wim Smets" w:date="2019-02-28T03:26:00Z">
        <w:r w:rsidR="008346DB">
          <w:rPr>
            <w:b/>
            <w:u w:val="single"/>
            <w:lang w:val="en-US"/>
          </w:rPr>
          <w:t>Annex A</w:t>
        </w:r>
      </w:ins>
    </w:p>
    <w:p w14:paraId="475AD669" w14:textId="087F1CF2" w:rsidR="00A92881" w:rsidRPr="003871BD" w:rsidRDefault="00A92881">
      <w:pPr>
        <w:ind w:left="426"/>
        <w:rPr>
          <w:ins w:id="83" w:author="Wim Smets" w:date="2019-02-26T02:25:00Z"/>
          <w:lang w:val="en-US"/>
        </w:rPr>
        <w:pPrChange w:id="84" w:author="Jeon MinSu" w:date="2019-02-28T12:25:00Z">
          <w:pPr>
            <w:pStyle w:val="ListParagraph"/>
            <w:numPr>
              <w:numId w:val="5"/>
            </w:numPr>
            <w:ind w:left="1146" w:hanging="360"/>
          </w:pPr>
        </w:pPrChange>
      </w:pPr>
      <w:del w:id="85" w:author="Wim Smets" w:date="2019-02-26T02:25:00Z">
        <w:r w:rsidRPr="003871BD" w:rsidDel="00B211F7">
          <w:rPr>
            <w:lang w:val="en-US"/>
          </w:rPr>
          <w:delText>Not yet evaluated this session, no documents are available at this time in the working group to evaluate S-421</w:delText>
        </w:r>
      </w:del>
    </w:p>
    <w:p w14:paraId="0F862D22" w14:textId="1C69735D" w:rsidR="00B211F7" w:rsidRDefault="00B211F7" w:rsidP="00A92881">
      <w:pPr>
        <w:pStyle w:val="ListParagraph"/>
        <w:numPr>
          <w:ilvl w:val="0"/>
          <w:numId w:val="5"/>
        </w:numPr>
        <w:rPr>
          <w:ins w:id="86" w:author="Wim Smets" w:date="2019-02-26T04:06:00Z"/>
          <w:lang w:val="en-US"/>
        </w:rPr>
      </w:pPr>
      <w:ins w:id="87" w:author="Wim Smets" w:date="2019-02-26T02:31:00Z">
        <w:r>
          <w:rPr>
            <w:lang w:val="en-US"/>
          </w:rPr>
          <w:t>Focuse</w:t>
        </w:r>
      </w:ins>
      <w:ins w:id="88" w:author="Wim Smets" w:date="2019-02-28T03:27:00Z">
        <w:r w:rsidR="008346DB">
          <w:rPr>
            <w:lang w:val="en-US"/>
          </w:rPr>
          <w:t>s</w:t>
        </w:r>
      </w:ins>
      <w:ins w:id="89" w:author="Wim Smets" w:date="2019-02-26T02:31:00Z">
        <w:r>
          <w:rPr>
            <w:lang w:val="en-US"/>
          </w:rPr>
          <w:t xml:space="preserve"> on exchange of information between ship </w:t>
        </w:r>
      </w:ins>
      <w:ins w:id="90" w:author="Wim Smets" w:date="2019-02-26T02:32:00Z">
        <w:r>
          <w:rPr>
            <w:lang w:val="en-US"/>
          </w:rPr>
          <w:t xml:space="preserve">- </w:t>
        </w:r>
      </w:ins>
      <w:ins w:id="91" w:author="Wim Smets" w:date="2019-02-26T02:31:00Z">
        <w:r>
          <w:rPr>
            <w:lang w:val="en-US"/>
          </w:rPr>
          <w:t>shore and display on ECDIS equipment</w:t>
        </w:r>
      </w:ins>
    </w:p>
    <w:p w14:paraId="0994B803" w14:textId="5616AF3B" w:rsidR="001C2D52" w:rsidDel="003871BD" w:rsidRDefault="008346DB" w:rsidP="008346DB">
      <w:pPr>
        <w:pStyle w:val="ListParagraph"/>
        <w:numPr>
          <w:ilvl w:val="0"/>
          <w:numId w:val="5"/>
        </w:numPr>
        <w:rPr>
          <w:ins w:id="92" w:author="Wim Smets" w:date="2019-02-26T04:07:00Z"/>
          <w:del w:id="93" w:author="Jeon MinSu" w:date="2019-02-28T12:25:00Z"/>
          <w:lang w:val="en-US"/>
        </w:rPr>
      </w:pPr>
      <w:ins w:id="94" w:author="Wim Smets" w:date="2019-02-28T03:21:00Z">
        <w:r>
          <w:rPr>
            <w:lang w:val="en-US"/>
          </w:rPr>
          <w:t>Contains</w:t>
        </w:r>
      </w:ins>
      <w:ins w:id="95" w:author="Wim Smets" w:date="2019-02-28T03:20:00Z">
        <w:r>
          <w:rPr>
            <w:lang w:val="en-US"/>
          </w:rPr>
          <w:t xml:space="preserve"> forecasted route </w:t>
        </w:r>
      </w:ins>
      <w:ins w:id="96" w:author="Wim Smets" w:date="2019-02-28T03:21:00Z">
        <w:r>
          <w:rPr>
            <w:lang w:val="en-US"/>
          </w:rPr>
          <w:t>information =&gt; Non REALTIME</w:t>
        </w:r>
      </w:ins>
    </w:p>
    <w:p w14:paraId="7C2132BB" w14:textId="77777777" w:rsidR="001C2D52" w:rsidRPr="003871BD" w:rsidRDefault="001C2D52">
      <w:pPr>
        <w:pStyle w:val="ListParagraph"/>
        <w:numPr>
          <w:ilvl w:val="0"/>
          <w:numId w:val="5"/>
        </w:numPr>
        <w:rPr>
          <w:lang w:val="en-US"/>
        </w:rPr>
        <w:pPrChange w:id="97" w:author="Jeon MinSu" w:date="2019-02-28T12:25:00Z">
          <w:pPr>
            <w:pStyle w:val="ListParagraph"/>
            <w:ind w:left="1146"/>
          </w:pPr>
        </w:pPrChange>
      </w:pPr>
    </w:p>
    <w:p w14:paraId="02E0545D" w14:textId="4EB43FC0" w:rsidR="00A92881" w:rsidRPr="00593168" w:rsidRDefault="00A92881" w:rsidP="00A92881">
      <w:pPr>
        <w:ind w:left="426"/>
        <w:rPr>
          <w:lang w:val="en-US"/>
          <w:rPrChange w:id="98" w:author="Wim Smets" w:date="2019-02-28T04:33:00Z">
            <w:rPr/>
          </w:rPrChange>
        </w:rPr>
      </w:pPr>
      <w:commentRangeStart w:id="99"/>
      <w:r w:rsidRPr="00A92881">
        <w:rPr>
          <w:b/>
          <w:lang w:val="en-US"/>
        </w:rPr>
        <w:t xml:space="preserve">Action: </w:t>
      </w:r>
      <w:r w:rsidRPr="00A92881">
        <w:rPr>
          <w:lang w:val="en-US"/>
        </w:rPr>
        <w:t>Request IALA secretariat to coordinate with IEC to access the draft of S-421</w:t>
      </w:r>
      <w:commentRangeEnd w:id="99"/>
      <w:ins w:id="100" w:author="Wim Smets" w:date="2019-02-28T03:22:00Z">
        <w:r w:rsidR="008346DB">
          <w:rPr>
            <w:lang w:val="en-US"/>
          </w:rPr>
          <w:t xml:space="preserve"> </w:t>
        </w:r>
        <w:r w:rsidR="008346DB" w:rsidRPr="008346DB">
          <w:rPr>
            <w:lang w:val="en-US"/>
          </w:rPr>
          <w:sym w:font="Wingdings" w:char="F0E8"/>
        </w:r>
        <w:r w:rsidR="008346DB">
          <w:rPr>
            <w:lang w:val="en-US"/>
          </w:rPr>
          <w:t xml:space="preserve"> OK</w:t>
        </w:r>
      </w:ins>
      <w:r w:rsidR="008346DB">
        <w:rPr>
          <w:rStyle w:val="CommentReference"/>
        </w:rPr>
        <w:commentReference w:id="99"/>
      </w:r>
    </w:p>
    <w:p w14:paraId="73111B92" w14:textId="77777777" w:rsidR="00B900D5" w:rsidRPr="005E7E8D" w:rsidRDefault="00A92881" w:rsidP="00B900D5">
      <w:pPr>
        <w:ind w:left="426"/>
        <w:rPr>
          <w:b/>
          <w:u w:val="single"/>
          <w:lang w:val="en-US"/>
        </w:rPr>
      </w:pPr>
      <w:r>
        <w:rPr>
          <w:b/>
          <w:u w:val="single"/>
          <w:lang w:val="en-US"/>
        </w:rPr>
        <w:t>Coordination with WG1</w:t>
      </w:r>
    </w:p>
    <w:p w14:paraId="725B9B30" w14:textId="77777777" w:rsidR="005E7E8D" w:rsidRDefault="00B900D5" w:rsidP="00B900D5">
      <w:pPr>
        <w:pStyle w:val="ListParagraph"/>
        <w:numPr>
          <w:ilvl w:val="0"/>
          <w:numId w:val="4"/>
        </w:numPr>
        <w:rPr>
          <w:lang w:val="en-US"/>
        </w:rPr>
      </w:pPr>
      <w:commentRangeStart w:id="101"/>
      <w:r w:rsidRPr="00B900D5">
        <w:rPr>
          <w:lang w:val="en-US"/>
        </w:rPr>
        <w:lastRenderedPageBreak/>
        <w:t>Cooperation with WG1 will be necessary in order to align the technical aspects of Information Exchange with the operational requirements mentioned in the MSP’s.</w:t>
      </w:r>
      <w:commentRangeEnd w:id="101"/>
      <w:r w:rsidR="008346DB">
        <w:rPr>
          <w:rStyle w:val="CommentReference"/>
        </w:rPr>
        <w:commentReference w:id="101"/>
      </w:r>
    </w:p>
    <w:p w14:paraId="3F5D679D" w14:textId="26B78EC0" w:rsidR="00A92881" w:rsidDel="003871BD" w:rsidRDefault="00A92881" w:rsidP="00B900D5">
      <w:pPr>
        <w:pStyle w:val="ListParagraph"/>
        <w:numPr>
          <w:ilvl w:val="0"/>
          <w:numId w:val="4"/>
        </w:numPr>
        <w:rPr>
          <w:del w:id="102" w:author="Jeon MinSu" w:date="2019-02-28T12:23:00Z"/>
          <w:lang w:val="en-US"/>
        </w:rPr>
      </w:pPr>
      <w:commentRangeStart w:id="103"/>
      <w:r>
        <w:rPr>
          <w:lang w:val="en-US"/>
        </w:rPr>
        <w:t>It is advised to establish a joined working group during the next session</w:t>
      </w:r>
      <w:commentRangeEnd w:id="103"/>
      <w:r w:rsidR="008346DB">
        <w:rPr>
          <w:rStyle w:val="CommentReference"/>
        </w:rPr>
        <w:commentReference w:id="103"/>
      </w:r>
    </w:p>
    <w:p w14:paraId="7D5CD084" w14:textId="77777777" w:rsidR="005F7732" w:rsidRPr="003871BD" w:rsidDel="003871BD" w:rsidRDefault="005F7732">
      <w:pPr>
        <w:pStyle w:val="ListParagraph"/>
        <w:numPr>
          <w:ilvl w:val="0"/>
          <w:numId w:val="4"/>
        </w:numPr>
        <w:rPr>
          <w:del w:id="104" w:author="Jeon MinSu" w:date="2019-02-28T12:23:00Z"/>
          <w:lang w:val="en-US"/>
        </w:rPr>
        <w:pPrChange w:id="105" w:author="Jeon MinSu" w:date="2019-02-28T12:23:00Z">
          <w:pPr/>
        </w:pPrChange>
      </w:pPr>
    </w:p>
    <w:p w14:paraId="6CB85A07" w14:textId="586991DB" w:rsidR="00B357A5" w:rsidRPr="005F7732" w:rsidDel="008346DB" w:rsidRDefault="00B357A5">
      <w:pPr>
        <w:pStyle w:val="ListParagraph"/>
        <w:rPr>
          <w:del w:id="106" w:author="Wim Smets" w:date="2019-02-28T03:23:00Z"/>
          <w:b/>
          <w:sz w:val="24"/>
          <w:szCs w:val="24"/>
          <w:lang w:val="en-US"/>
        </w:rPr>
        <w:pPrChange w:id="107" w:author="Jeon MinSu" w:date="2019-02-28T12:23:00Z">
          <w:pPr>
            <w:pStyle w:val="ListParagraph"/>
            <w:numPr>
              <w:numId w:val="3"/>
            </w:numPr>
            <w:ind w:left="426" w:hanging="426"/>
          </w:pPr>
        </w:pPrChange>
      </w:pPr>
      <w:del w:id="108" w:author="Wim Smets" w:date="2019-02-28T03:23:00Z">
        <w:r w:rsidRPr="00593168" w:rsidDel="008346DB">
          <w:rPr>
            <w:b/>
            <w:bCs/>
            <w:iCs/>
            <w:snapToGrid w:val="0"/>
            <w:sz w:val="24"/>
            <w:szCs w:val="24"/>
            <w:lang w:val="en-US"/>
            <w:rPrChange w:id="109" w:author="Wim Smets" w:date="2019-02-28T04:33:00Z">
              <w:rPr>
                <w:b/>
                <w:bCs/>
                <w:iCs/>
                <w:snapToGrid w:val="0"/>
                <w:sz w:val="24"/>
                <w:szCs w:val="24"/>
              </w:rPr>
            </w:rPrChange>
          </w:rPr>
          <w:delText>Aligning S-211 with S-421</w:delText>
        </w:r>
      </w:del>
    </w:p>
    <w:p w14:paraId="7762A4F8" w14:textId="44C37B7E" w:rsidR="00B357A5" w:rsidDel="008346DB" w:rsidRDefault="00B357A5">
      <w:pPr>
        <w:pStyle w:val="ListParagraph"/>
        <w:rPr>
          <w:del w:id="110" w:author="Wim Smets" w:date="2019-02-28T03:23:00Z"/>
          <w:lang w:val="en-US"/>
        </w:rPr>
        <w:pPrChange w:id="111" w:author="Jeon MinSu" w:date="2019-02-28T12:23:00Z">
          <w:pPr>
            <w:ind w:left="426"/>
          </w:pPr>
        </w:pPrChange>
      </w:pPr>
      <w:del w:id="112" w:author="Wim Smets" w:date="2019-02-28T03:23:00Z">
        <w:r w:rsidDel="008346DB">
          <w:rPr>
            <w:lang w:val="en-US"/>
          </w:rPr>
          <w:delText>No activities have been started here by the working</w:delText>
        </w:r>
        <w:r w:rsidR="00B900D5" w:rsidDel="008346DB">
          <w:rPr>
            <w:lang w:val="en-US"/>
          </w:rPr>
          <w:delText xml:space="preserve"> </w:delText>
        </w:r>
        <w:r w:rsidDel="008346DB">
          <w:rPr>
            <w:lang w:val="en-US"/>
          </w:rPr>
          <w:delText>group.</w:delText>
        </w:r>
      </w:del>
    </w:p>
    <w:p w14:paraId="1E5FA3A0" w14:textId="77777777" w:rsidR="005F7732" w:rsidRPr="00B357A5" w:rsidRDefault="005F7732">
      <w:pPr>
        <w:pStyle w:val="ListParagraph"/>
        <w:numPr>
          <w:ilvl w:val="0"/>
          <w:numId w:val="4"/>
        </w:numPr>
        <w:rPr>
          <w:lang w:val="en-US"/>
        </w:rPr>
        <w:pPrChange w:id="113" w:author="Jeon MinSu" w:date="2019-02-28T12:23:00Z">
          <w:pPr>
            <w:ind w:left="426"/>
          </w:pPr>
        </w:pPrChange>
      </w:pPr>
    </w:p>
    <w:p w14:paraId="5614E965" w14:textId="4FDEC28D" w:rsidR="00B357A5" w:rsidRPr="003871BD" w:rsidRDefault="005E5096">
      <w:pPr>
        <w:rPr>
          <w:b/>
          <w:sz w:val="24"/>
          <w:szCs w:val="24"/>
          <w:lang w:val="en-US"/>
          <w:rPrChange w:id="114" w:author="Jeon MinSu" w:date="2019-02-28T12:23:00Z">
            <w:rPr>
              <w:lang w:val="en-US"/>
            </w:rPr>
          </w:rPrChange>
        </w:rPr>
        <w:pPrChange w:id="115" w:author="Jeon MinSu" w:date="2019-02-28T12:23:00Z">
          <w:pPr>
            <w:pStyle w:val="ListParagraph"/>
            <w:numPr>
              <w:numId w:val="3"/>
            </w:numPr>
            <w:ind w:left="426" w:hanging="426"/>
          </w:pPr>
        </w:pPrChange>
      </w:pPr>
      <w:ins w:id="116" w:author="Jeon MinSu" w:date="2019-02-28T12:19:00Z">
        <w:r w:rsidRPr="003871BD">
          <w:rPr>
            <w:b/>
            <w:sz w:val="24"/>
            <w:szCs w:val="24"/>
            <w:lang w:val="en-US"/>
            <w:rPrChange w:id="117" w:author="Jeon MinSu" w:date="2019-02-28T12:23:00Z">
              <w:rPr>
                <w:lang w:val="en-US"/>
              </w:rPr>
            </w:rPrChange>
          </w:rPr>
          <w:t xml:space="preserve">2.3 </w:t>
        </w:r>
      </w:ins>
      <w:r w:rsidR="00B357A5" w:rsidRPr="003871BD">
        <w:rPr>
          <w:b/>
          <w:sz w:val="24"/>
          <w:szCs w:val="24"/>
          <w:lang w:val="en-US"/>
          <w:rPrChange w:id="118" w:author="Jeon MinSu" w:date="2019-02-28T12:23:00Z">
            <w:rPr>
              <w:lang w:val="en-US"/>
            </w:rPr>
          </w:rPrChange>
        </w:rPr>
        <w:t xml:space="preserve">Review of Draft S-211 </w:t>
      </w:r>
      <w:del w:id="119" w:author="Wim Smets" w:date="2019-02-28T03:25:00Z">
        <w:r w:rsidR="00B357A5" w:rsidRPr="003871BD" w:rsidDel="008346DB">
          <w:rPr>
            <w:b/>
            <w:sz w:val="24"/>
            <w:szCs w:val="24"/>
            <w:lang w:val="en-US"/>
            <w:rPrChange w:id="120" w:author="Jeon MinSu" w:date="2019-02-28T12:23:00Z">
              <w:rPr>
                <w:lang w:val="en-US"/>
              </w:rPr>
            </w:rPrChange>
          </w:rPr>
          <w:delText>v0.8.0 (4 Oct 2018)</w:delText>
        </w:r>
      </w:del>
    </w:p>
    <w:p w14:paraId="7B4AB156" w14:textId="77777777" w:rsidR="00C56F8B" w:rsidRDefault="00B357A5" w:rsidP="00B357A5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In the draft Product Specification of S-211 the relationship between port call and VTS has been added</w:t>
      </w:r>
    </w:p>
    <w:p w14:paraId="7B8234C9" w14:textId="77777777" w:rsidR="00B357A5" w:rsidRDefault="005F7732" w:rsidP="00B357A5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The references to STM need to be removed</w:t>
      </w:r>
    </w:p>
    <w:p w14:paraId="4D300FA9" w14:textId="77777777" w:rsidR="005F7732" w:rsidRDefault="005F7732" w:rsidP="00B357A5">
      <w:pPr>
        <w:pStyle w:val="ListParagraph"/>
        <w:numPr>
          <w:ilvl w:val="0"/>
          <w:numId w:val="2"/>
        </w:numPr>
        <w:ind w:left="1146"/>
        <w:rPr>
          <w:ins w:id="121" w:author="Wim Smets" w:date="2019-02-28T03:24:00Z"/>
          <w:lang w:val="en-US"/>
        </w:rPr>
      </w:pPr>
      <w:r>
        <w:rPr>
          <w:lang w:val="en-US"/>
        </w:rPr>
        <w:t>A relation should be established with IEC S-421</w:t>
      </w:r>
    </w:p>
    <w:p w14:paraId="1A655FD3" w14:textId="4BCC3209" w:rsidR="008346DB" w:rsidDel="003871BD" w:rsidRDefault="008346DB" w:rsidP="003871BD">
      <w:pPr>
        <w:pStyle w:val="ListParagraph"/>
        <w:numPr>
          <w:ilvl w:val="0"/>
          <w:numId w:val="2"/>
        </w:numPr>
        <w:ind w:left="1146"/>
        <w:rPr>
          <w:del w:id="122" w:author="Jeon MinSu" w:date="2019-02-28T12:25:00Z"/>
          <w:lang w:val="en-US"/>
        </w:rPr>
      </w:pPr>
      <w:ins w:id="123" w:author="Wim Smets" w:date="2019-02-28T03:25:00Z">
        <w:r>
          <w:rPr>
            <w:lang w:val="en-US"/>
          </w:rPr>
          <w:t xml:space="preserve">Feb 2019: </w:t>
        </w:r>
      </w:ins>
      <w:ins w:id="124" w:author="Wim Smets" w:date="2019-02-28T03:24:00Z">
        <w:r>
          <w:rPr>
            <w:lang w:val="en-US"/>
          </w:rPr>
          <w:t>A</w:t>
        </w:r>
      </w:ins>
      <w:ins w:id="125" w:author="Wim Smets" w:date="2019-02-28T03:26:00Z">
        <w:r>
          <w:rPr>
            <w:lang w:val="en-US"/>
          </w:rPr>
          <w:t>n</w:t>
        </w:r>
      </w:ins>
      <w:ins w:id="126" w:author="Wim Smets" w:date="2019-02-28T03:24:00Z">
        <w:r>
          <w:rPr>
            <w:lang w:val="en-US"/>
          </w:rPr>
          <w:t xml:space="preserve"> updated version of S-211 has been provided by IALA secretariat, however the revision of S-211 </w:t>
        </w:r>
      </w:ins>
      <w:ins w:id="127" w:author="Wim Smets" w:date="2019-02-28T03:28:00Z">
        <w:r w:rsidR="004203A6">
          <w:rPr>
            <w:lang w:val="en-US"/>
          </w:rPr>
          <w:t>is not in the scope of this task. No further actions will be taken regarding the review of this draft</w:t>
        </w:r>
      </w:ins>
    </w:p>
    <w:p w14:paraId="127998F1" w14:textId="77777777" w:rsidR="004203A6" w:rsidRPr="003871BD" w:rsidDel="003871BD" w:rsidRDefault="004203A6">
      <w:pPr>
        <w:pStyle w:val="ListParagraph"/>
        <w:numPr>
          <w:ilvl w:val="0"/>
          <w:numId w:val="2"/>
        </w:numPr>
        <w:ind w:left="1146"/>
        <w:rPr>
          <w:ins w:id="128" w:author="Wim Smets" w:date="2019-02-28T03:28:00Z"/>
          <w:del w:id="129" w:author="Jeon MinSu" w:date="2019-02-28T12:23:00Z"/>
          <w:lang w:val="en-US"/>
        </w:rPr>
        <w:pPrChange w:id="130" w:author="Jeon MinSu" w:date="2019-02-28T12:25:00Z">
          <w:pPr/>
        </w:pPrChange>
      </w:pPr>
    </w:p>
    <w:p w14:paraId="4B7E24F5" w14:textId="4331D06C" w:rsidR="00BA1918" w:rsidRPr="003871BD" w:rsidDel="005E5096" w:rsidRDefault="004203A6">
      <w:pPr>
        <w:pStyle w:val="ListParagraph"/>
        <w:rPr>
          <w:ins w:id="131" w:author="Wim Smets" w:date="2019-02-28T03:30:00Z"/>
          <w:moveFrom w:id="132" w:author="Jeon MinSu" w:date="2019-02-28T12:17:00Z"/>
          <w:lang w:val="en-US"/>
          <w:rPrChange w:id="133" w:author="Jeon MinSu" w:date="2019-02-28T12:23:00Z">
            <w:rPr>
              <w:ins w:id="134" w:author="Wim Smets" w:date="2019-02-28T03:30:00Z"/>
              <w:moveFrom w:id="135" w:author="Jeon MinSu" w:date="2019-02-28T12:17:00Z"/>
              <w:b/>
              <w:sz w:val="24"/>
              <w:szCs w:val="24"/>
              <w:lang w:val="en-US"/>
            </w:rPr>
          </w:rPrChange>
        </w:rPr>
        <w:pPrChange w:id="136" w:author="Jeon MinSu" w:date="2019-02-28T12:25:00Z">
          <w:pPr>
            <w:pStyle w:val="ListParagraph"/>
            <w:keepNext/>
            <w:numPr>
              <w:numId w:val="3"/>
            </w:numPr>
            <w:ind w:left="425" w:hanging="425"/>
          </w:pPr>
        </w:pPrChange>
      </w:pPr>
      <w:moveFromRangeStart w:id="137" w:author="Jeon MinSu" w:date="2019-02-28T12:17:00Z" w:name="move2248652"/>
      <w:moveFrom w:id="138" w:author="Jeon MinSu" w:date="2019-02-28T12:17:00Z">
        <w:ins w:id="139" w:author="Wim Smets" w:date="2019-02-28T03:31:00Z">
          <w:r w:rsidRPr="003871BD" w:rsidDel="005E5096">
            <w:rPr>
              <w:b/>
              <w:sz w:val="24"/>
              <w:szCs w:val="24"/>
              <w:lang w:val="en-US"/>
              <w:rPrChange w:id="140" w:author="Jeon MinSu" w:date="2019-02-28T12:23:00Z">
                <w:rPr>
                  <w:lang w:val="en-US"/>
                </w:rPr>
              </w:rPrChange>
            </w:rPr>
            <w:t>Input for</w:t>
          </w:r>
        </w:ins>
        <w:ins w:id="141" w:author="Wim Smets" w:date="2019-02-28T03:30:00Z">
          <w:r w:rsidRPr="003871BD" w:rsidDel="005E5096">
            <w:rPr>
              <w:b/>
              <w:sz w:val="24"/>
              <w:szCs w:val="24"/>
              <w:lang w:val="en-US"/>
              <w:rPrChange w:id="142" w:author="Jeon MinSu" w:date="2019-02-28T12:23:00Z">
                <w:rPr>
                  <w:lang w:val="en-US"/>
                </w:rPr>
              </w:rPrChange>
            </w:rPr>
            <w:t xml:space="preserve"> </w:t>
          </w:r>
        </w:ins>
        <w:ins w:id="143" w:author="Wim Smets" w:date="2019-02-28T03:32:00Z">
          <w:r w:rsidRPr="003871BD" w:rsidDel="005E5096">
            <w:rPr>
              <w:b/>
              <w:sz w:val="24"/>
              <w:szCs w:val="24"/>
              <w:lang w:val="en-US"/>
              <w:rPrChange w:id="144" w:author="Jeon MinSu" w:date="2019-02-28T12:23:00Z">
                <w:rPr>
                  <w:lang w:val="en-US"/>
                </w:rPr>
              </w:rPrChange>
            </w:rPr>
            <w:t>data models</w:t>
          </w:r>
        </w:ins>
        <w:ins w:id="145" w:author="Wim Smets" w:date="2019-02-28T03:30:00Z">
          <w:r w:rsidRPr="003871BD" w:rsidDel="005E5096">
            <w:rPr>
              <w:b/>
              <w:sz w:val="24"/>
              <w:szCs w:val="24"/>
              <w:lang w:val="en-US"/>
              <w:rPrChange w:id="146" w:author="Jeon MinSu" w:date="2019-02-28T12:23:00Z">
                <w:rPr>
                  <w:lang w:val="en-US"/>
                </w:rPr>
              </w:rPrChange>
            </w:rPr>
            <w:t xml:space="preserve"> regarding Digital </w:t>
          </w:r>
        </w:ins>
        <w:ins w:id="147" w:author="Wim Smets" w:date="2019-02-28T03:32:00Z">
          <w:r w:rsidRPr="003871BD" w:rsidDel="005E5096">
            <w:rPr>
              <w:b/>
              <w:sz w:val="24"/>
              <w:szCs w:val="24"/>
              <w:lang w:val="en-US"/>
              <w:rPrChange w:id="148" w:author="Jeon MinSu" w:date="2019-02-28T12:23:00Z">
                <w:rPr>
                  <w:lang w:val="en-US"/>
                </w:rPr>
              </w:rPrChange>
            </w:rPr>
            <w:t xml:space="preserve">Information </w:t>
          </w:r>
        </w:ins>
        <w:ins w:id="149" w:author="Wim Smets" w:date="2019-02-28T03:30:00Z">
          <w:r w:rsidRPr="003871BD" w:rsidDel="005E5096">
            <w:rPr>
              <w:b/>
              <w:sz w:val="24"/>
              <w:szCs w:val="24"/>
              <w:lang w:val="en-US"/>
              <w:rPrChange w:id="150" w:author="Jeon MinSu" w:date="2019-02-28T12:23:00Z">
                <w:rPr>
                  <w:lang w:val="en-US"/>
                </w:rPr>
              </w:rPrChange>
            </w:rPr>
            <w:t>Services for VTS</w:t>
          </w:r>
        </w:ins>
      </w:moveFrom>
    </w:p>
    <w:p w14:paraId="4370D24C" w14:textId="289D9B2E" w:rsidR="004203A6" w:rsidDel="005E5096" w:rsidRDefault="004203A6">
      <w:pPr>
        <w:pStyle w:val="ListParagraph"/>
        <w:rPr>
          <w:ins w:id="151" w:author="Wim Smets" w:date="2019-02-28T03:33:00Z"/>
          <w:moveFrom w:id="152" w:author="Jeon MinSu" w:date="2019-02-28T12:17:00Z"/>
          <w:lang w:val="en-US"/>
        </w:rPr>
        <w:pPrChange w:id="153" w:author="Jeon MinSu" w:date="2019-02-28T12:25:00Z">
          <w:pPr>
            <w:pStyle w:val="ListParagraph"/>
            <w:numPr>
              <w:numId w:val="2"/>
            </w:numPr>
            <w:ind w:left="1146" w:hanging="360"/>
          </w:pPr>
        </w:pPrChange>
      </w:pPr>
      <w:moveFrom w:id="154" w:author="Jeon MinSu" w:date="2019-02-28T12:17:00Z">
        <w:ins w:id="155" w:author="Wim Smets" w:date="2019-02-28T03:31:00Z">
          <w:r w:rsidDel="005E5096">
            <w:rPr>
              <w:lang w:val="en-US"/>
            </w:rPr>
            <w:t>A draft table has been set up</w:t>
          </w:r>
        </w:ins>
        <w:ins w:id="156" w:author="Wim Smets" w:date="2019-02-28T03:39:00Z">
          <w:r w:rsidR="007043D8" w:rsidDel="005E5096">
            <w:rPr>
              <w:lang w:val="en-US"/>
            </w:rPr>
            <w:t xml:space="preserve"> (Annex A)</w:t>
          </w:r>
        </w:ins>
        <w:ins w:id="157" w:author="Wim Smets" w:date="2019-02-28T03:31:00Z">
          <w:r w:rsidDel="005E5096">
            <w:rPr>
              <w:lang w:val="en-US"/>
            </w:rPr>
            <w:t xml:space="preserve"> with a high level inventory of inform</w:t>
          </w:r>
        </w:ins>
        <w:ins w:id="158" w:author="Wim Smets" w:date="2019-02-28T03:32:00Z">
          <w:r w:rsidDel="005E5096">
            <w:rPr>
              <w:lang w:val="en-US"/>
            </w:rPr>
            <w:t>ation categories</w:t>
          </w:r>
        </w:ins>
        <w:ins w:id="159" w:author="Wim Smets" w:date="2019-02-28T03:33:00Z">
          <w:r w:rsidDel="005E5096">
            <w:rPr>
              <w:lang w:val="en-US"/>
            </w:rPr>
            <w:t xml:space="preserve"> and related features, including examples of possible attributes</w:t>
          </w:r>
        </w:ins>
        <w:ins w:id="160" w:author="Wim Smets" w:date="2019-02-28T03:35:00Z">
          <w:r w:rsidDel="005E5096">
            <w:rPr>
              <w:lang w:val="en-US"/>
            </w:rPr>
            <w:t xml:space="preserve"> that should be addressed in a general datamodel for Digital Information Services for VTS</w:t>
          </w:r>
        </w:ins>
      </w:moveFrom>
    </w:p>
    <w:p w14:paraId="7A034E87" w14:textId="2FDA6ED8" w:rsidR="004203A6" w:rsidRDefault="004203A6">
      <w:pPr>
        <w:pStyle w:val="ListParagraph"/>
        <w:rPr>
          <w:ins w:id="161" w:author="Jeon MinSu" w:date="2019-02-28T12:19:00Z"/>
          <w:lang w:val="en-US"/>
        </w:rPr>
        <w:pPrChange w:id="162" w:author="Jeon MinSu" w:date="2019-02-28T12:25:00Z">
          <w:pPr>
            <w:pStyle w:val="ListParagraph"/>
            <w:keepNext/>
            <w:numPr>
              <w:numId w:val="3"/>
            </w:numPr>
            <w:ind w:left="425" w:hanging="425"/>
          </w:pPr>
        </w:pPrChange>
      </w:pPr>
      <w:moveFrom w:id="163" w:author="Jeon MinSu" w:date="2019-02-28T12:17:00Z">
        <w:ins w:id="164" w:author="Wim Smets" w:date="2019-02-28T03:33:00Z">
          <w:r w:rsidRPr="004203A6" w:rsidDel="005E5096">
            <w:rPr>
              <w:lang w:val="en-US"/>
            </w:rPr>
            <w:t xml:space="preserve">Action: </w:t>
          </w:r>
        </w:ins>
        <w:ins w:id="165" w:author="Wim Smets" w:date="2019-02-28T03:34:00Z">
          <w:r w:rsidDel="005E5096">
            <w:rPr>
              <w:lang w:val="en-US"/>
            </w:rPr>
            <w:t>Members are asked to review/ament the draft table</w:t>
          </w:r>
        </w:ins>
        <w:ins w:id="166" w:author="Wim Smets" w:date="2019-02-28T03:39:00Z">
          <w:r w:rsidR="007043D8" w:rsidDel="005E5096">
            <w:rPr>
              <w:lang w:val="en-US"/>
            </w:rPr>
            <w:t xml:space="preserve"> (Annex A)</w:t>
          </w:r>
        </w:ins>
        <w:ins w:id="167" w:author="Wim Smets" w:date="2019-02-28T03:34:00Z">
          <w:r w:rsidDel="005E5096">
            <w:rPr>
              <w:lang w:val="en-US"/>
            </w:rPr>
            <w:t xml:space="preserve"> with categories for next session</w:t>
          </w:r>
        </w:ins>
      </w:moveFrom>
      <w:moveFromRangeEnd w:id="137"/>
    </w:p>
    <w:p w14:paraId="3D17CF68" w14:textId="60EA7AD9" w:rsidR="004C077F" w:rsidRPr="004C077F" w:rsidRDefault="003871BD">
      <w:pPr>
        <w:pStyle w:val="ListParagraph"/>
        <w:keepNext/>
        <w:numPr>
          <w:ilvl w:val="0"/>
          <w:numId w:val="3"/>
        </w:numPr>
        <w:spacing w:line="360" w:lineRule="auto"/>
        <w:ind w:left="425" w:hanging="425"/>
        <w:rPr>
          <w:ins w:id="168" w:author="Jeon MinSu" w:date="2019-02-28T12:19:00Z"/>
          <w:b/>
          <w:sz w:val="24"/>
          <w:szCs w:val="24"/>
          <w:lang w:val="en-US"/>
          <w:rPrChange w:id="169" w:author="Jeon MinSu" w:date="2019-02-28T12:25:00Z">
            <w:rPr>
              <w:ins w:id="170" w:author="Jeon MinSu" w:date="2019-02-28T12:19:00Z"/>
              <w:lang w:val="en-US"/>
            </w:rPr>
          </w:rPrChange>
        </w:rPr>
        <w:pPrChange w:id="171" w:author="Jeon MinSu" w:date="2019-02-28T12:25:00Z">
          <w:pPr>
            <w:keepNext/>
            <w:numPr>
              <w:numId w:val="9"/>
            </w:numPr>
            <w:tabs>
              <w:tab w:val="num" w:pos="720"/>
            </w:tabs>
            <w:ind w:left="720" w:hanging="360"/>
          </w:pPr>
        </w:pPrChange>
      </w:pPr>
      <w:ins w:id="172" w:author="Jeon MinSu" w:date="2019-02-28T12:19:00Z">
        <w:r w:rsidRPr="003871BD">
          <w:rPr>
            <w:b/>
            <w:sz w:val="24"/>
            <w:szCs w:val="24"/>
            <w:lang w:val="en-US"/>
            <w:rPrChange w:id="173" w:author="Jeon MinSu" w:date="2019-02-28T12:25:00Z">
              <w:rPr>
                <w:lang w:val="en-US"/>
              </w:rPr>
            </w:rPrChange>
          </w:rPr>
          <w:t>Conceptual Schema and encoding</w:t>
        </w:r>
      </w:ins>
    </w:p>
    <w:p w14:paraId="69DB2337" w14:textId="0FA58974" w:rsidR="005E5096" w:rsidRPr="005E5096" w:rsidRDefault="005E5096">
      <w:pPr>
        <w:keepNext/>
        <w:rPr>
          <w:lang w:val="en-US"/>
        </w:rPr>
        <w:pPrChange w:id="174" w:author="Jeon MinSu" w:date="2019-02-28T12:19:00Z">
          <w:pPr>
            <w:ind w:left="360"/>
          </w:pPr>
        </w:pPrChange>
      </w:pPr>
      <w:ins w:id="175" w:author="Jeon MinSu" w:date="2019-02-28T12:19:00Z">
        <w:r>
          <w:rPr>
            <w:lang w:val="en-US"/>
          </w:rPr>
          <w:t>The group agreed that encoding part should be supported by an experts group</w:t>
        </w:r>
      </w:ins>
      <w:ins w:id="176" w:author="Jeon MinSu" w:date="2019-02-28T12:21:00Z">
        <w:r w:rsidR="003871BD">
          <w:rPr>
            <w:lang w:val="en-US"/>
          </w:rPr>
          <w:t xml:space="preserve"> of programmer</w:t>
        </w:r>
      </w:ins>
      <w:ins w:id="177" w:author="Jeon MinSu" w:date="2019-02-28T12:20:00Z">
        <w:r>
          <w:rPr>
            <w:lang w:val="en-US"/>
          </w:rPr>
          <w:t xml:space="preserve">, and inputs </w:t>
        </w:r>
      </w:ins>
      <w:ins w:id="178" w:author="Jeon MinSu" w:date="2019-02-28T12:21:00Z">
        <w:r w:rsidR="003871BD">
          <w:rPr>
            <w:lang w:val="en-US"/>
          </w:rPr>
          <w:t>for the data modelling</w:t>
        </w:r>
        <w:r>
          <w:rPr>
            <w:lang w:val="en-US"/>
          </w:rPr>
          <w:t xml:space="preserve"> will be outcome of this group.</w:t>
        </w:r>
      </w:ins>
    </w:p>
    <w:sectPr w:rsidR="005E5096" w:rsidRPr="005E509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70" w:author="Wim Smets" w:date="2019-02-28T03:18:00Z" w:initials="WS">
    <w:p w14:paraId="4F21C5EE" w14:textId="642B0D1C" w:rsidR="008346DB" w:rsidRPr="008346DB" w:rsidRDefault="008346DB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lang w:val="en-US"/>
        </w:rPr>
        <w:t>In VTS46 only S-421 has been looked in to, S-210 was provided by IALA secretariat but not yet looked into.</w:t>
      </w:r>
    </w:p>
  </w:comment>
  <w:comment w:id="78" w:author="Wim Smets" w:date="2019-02-28T03:37:00Z" w:initials="WS">
    <w:p w14:paraId="59AA552E" w14:textId="7BF1EF38" w:rsidR="004203A6" w:rsidRPr="004203A6" w:rsidRDefault="004203A6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 w:rsidRPr="004203A6">
        <w:rPr>
          <w:lang w:val="en-US"/>
        </w:rPr>
        <w:t>This action is no longer necessary</w:t>
      </w:r>
    </w:p>
  </w:comment>
  <w:comment w:id="99" w:author="Wim Smets" w:date="2019-02-28T03:21:00Z" w:initials="WS">
    <w:p w14:paraId="3F4D4985" w14:textId="0A61CA2F" w:rsidR="008346DB" w:rsidRPr="00593168" w:rsidRDefault="008346DB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 w:rsidRPr="00593168">
        <w:rPr>
          <w:lang w:val="en-US"/>
        </w:rPr>
        <w:t>S-421 was provided in VTS46</w:t>
      </w:r>
    </w:p>
  </w:comment>
  <w:comment w:id="101" w:author="Wim Smets" w:date="2019-02-28T03:22:00Z" w:initials="WS">
    <w:p w14:paraId="73FE922C" w14:textId="7026829C" w:rsidR="008346DB" w:rsidRPr="008346DB" w:rsidRDefault="008346DB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 w:rsidRPr="008346DB">
        <w:rPr>
          <w:lang w:val="en-US"/>
        </w:rPr>
        <w:t>Information has been obtained from WG1</w:t>
      </w:r>
    </w:p>
  </w:comment>
  <w:comment w:id="103" w:author="Wim Smets" w:date="2019-02-28T03:23:00Z" w:initials="WS">
    <w:p w14:paraId="6AEC2C98" w14:textId="2D6785A5" w:rsidR="008346DB" w:rsidRDefault="008346DB">
      <w:pPr>
        <w:pStyle w:val="CommentText"/>
      </w:pPr>
      <w:r>
        <w:rPr>
          <w:rStyle w:val="CommentReference"/>
        </w:rPr>
        <w:annotationRef/>
      </w:r>
      <w:r>
        <w:t>Is this still valid 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F21C5EE" w15:done="0"/>
  <w15:commentEx w15:paraId="59AA552E" w15:done="0"/>
  <w15:commentEx w15:paraId="3F4D4985" w15:done="0"/>
  <w15:commentEx w15:paraId="73FE922C" w15:done="0"/>
  <w15:commentEx w15:paraId="6AEC2C9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21C5EE" w16cid:durableId="202249B8"/>
  <w16cid:commentId w16cid:paraId="59AA552E" w16cid:durableId="202249B9"/>
  <w16cid:commentId w16cid:paraId="3F4D4985" w16cid:durableId="202249BA"/>
  <w16cid:commentId w16cid:paraId="73FE922C" w16cid:durableId="202249BB"/>
  <w16cid:commentId w16cid:paraId="6AEC2C98" w16cid:durableId="202249B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F1F0E" w14:textId="77777777" w:rsidR="00781F20" w:rsidRDefault="00781F20" w:rsidP="006324F2">
      <w:pPr>
        <w:spacing w:after="0" w:line="240" w:lineRule="auto"/>
      </w:pPr>
      <w:r>
        <w:separator/>
      </w:r>
    </w:p>
  </w:endnote>
  <w:endnote w:type="continuationSeparator" w:id="0">
    <w:p w14:paraId="39AE1676" w14:textId="77777777" w:rsidR="00781F20" w:rsidRDefault="00781F20" w:rsidP="00632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48912" w14:textId="77777777" w:rsidR="009F3398" w:rsidRDefault="009F33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BF159" w14:textId="77777777" w:rsidR="009F3398" w:rsidRDefault="009F339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E73A2" w14:textId="77777777" w:rsidR="009F3398" w:rsidRDefault="009F33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BE5EAC" w14:textId="77777777" w:rsidR="00781F20" w:rsidRDefault="00781F20" w:rsidP="006324F2">
      <w:pPr>
        <w:spacing w:after="0" w:line="240" w:lineRule="auto"/>
      </w:pPr>
      <w:r>
        <w:separator/>
      </w:r>
    </w:p>
  </w:footnote>
  <w:footnote w:type="continuationSeparator" w:id="0">
    <w:p w14:paraId="7D65E852" w14:textId="77777777" w:rsidR="00781F20" w:rsidRDefault="00781F20" w:rsidP="006324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39B81" w14:textId="77777777" w:rsidR="009F3398" w:rsidRDefault="009F33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39CC9" w14:textId="6409A2CC" w:rsidR="006324F2" w:rsidRDefault="006324F2" w:rsidP="006324F2">
    <w:pPr>
      <w:pStyle w:val="Header"/>
      <w:jc w:val="right"/>
    </w:pPr>
    <w:r>
      <w:t>VTS4</w:t>
    </w:r>
    <w:r w:rsidR="00096B33">
      <w:t>7-9.3.1</w:t>
    </w:r>
    <w:bookmarkStart w:id="179" w:name="_GoBack"/>
    <w:bookmarkEnd w:id="179"/>
  </w:p>
  <w:p w14:paraId="270A02A2" w14:textId="7AFC70F5" w:rsidR="006324F2" w:rsidRDefault="006324F2" w:rsidP="006324F2">
    <w:pPr>
      <w:pStyle w:val="Header"/>
      <w:tabs>
        <w:tab w:val="clear" w:pos="4513"/>
        <w:tab w:val="clear" w:pos="9026"/>
        <w:tab w:val="left" w:pos="15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9BBB2" w14:textId="77777777" w:rsidR="009F3398" w:rsidRDefault="009F33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27EDA"/>
    <w:multiLevelType w:val="multilevel"/>
    <w:tmpl w:val="29D05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A050F77"/>
    <w:multiLevelType w:val="multilevel"/>
    <w:tmpl w:val="025E4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A8F36A4"/>
    <w:multiLevelType w:val="hybridMultilevel"/>
    <w:tmpl w:val="C8AAE04A"/>
    <w:lvl w:ilvl="0" w:tplc="2FB814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1664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AA5E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409E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B68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82E5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A6C1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222B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3AE05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B7B2B82"/>
    <w:multiLevelType w:val="multilevel"/>
    <w:tmpl w:val="95623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8192A5F"/>
    <w:multiLevelType w:val="multilevel"/>
    <w:tmpl w:val="68A4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D904D17"/>
    <w:multiLevelType w:val="hybridMultilevel"/>
    <w:tmpl w:val="58F079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482A52"/>
    <w:multiLevelType w:val="hybridMultilevel"/>
    <w:tmpl w:val="953C9D3A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27D1031"/>
    <w:multiLevelType w:val="hybridMultilevel"/>
    <w:tmpl w:val="B9F44C7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7EA4614"/>
    <w:multiLevelType w:val="hybridMultilevel"/>
    <w:tmpl w:val="40324000"/>
    <w:lvl w:ilvl="0" w:tplc="0413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6EF33E56"/>
    <w:multiLevelType w:val="hybridMultilevel"/>
    <w:tmpl w:val="7E6EBEA0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6"/>
  </w:num>
  <w:num w:numId="5">
    <w:abstractNumId w:val="8"/>
  </w:num>
  <w:num w:numId="6">
    <w:abstractNumId w:val="3"/>
  </w:num>
  <w:num w:numId="7">
    <w:abstractNumId w:val="4"/>
  </w:num>
  <w:num w:numId="8">
    <w:abstractNumId w:val="1"/>
  </w:num>
  <w:num w:numId="9">
    <w:abstractNumId w:val="2"/>
  </w:num>
  <w:num w:numId="1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eon MinSu">
    <w15:presenceInfo w15:providerId="Windows Live" w15:userId="99649344055da0e6"/>
  </w15:person>
  <w15:person w15:author="Wim Smets">
    <w15:presenceInfo w15:providerId="AD" w15:userId="S-1-5-21-3352864377-4246363307-3551681150-11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W3NLWwMDYyNDcysbBU0lEKTi0uzszPAykwrAUAEevyoCwAAAA="/>
  </w:docVars>
  <w:rsids>
    <w:rsidRoot w:val="00C56F8B"/>
    <w:rsid w:val="00032E9C"/>
    <w:rsid w:val="00096B33"/>
    <w:rsid w:val="001C2D52"/>
    <w:rsid w:val="003871BD"/>
    <w:rsid w:val="003A344E"/>
    <w:rsid w:val="003B32EE"/>
    <w:rsid w:val="003C7936"/>
    <w:rsid w:val="004203A6"/>
    <w:rsid w:val="004B5124"/>
    <w:rsid w:val="004C077F"/>
    <w:rsid w:val="00593168"/>
    <w:rsid w:val="005E5096"/>
    <w:rsid w:val="005E7E8D"/>
    <w:rsid w:val="005F7732"/>
    <w:rsid w:val="006324F2"/>
    <w:rsid w:val="00665143"/>
    <w:rsid w:val="007043D8"/>
    <w:rsid w:val="00767B67"/>
    <w:rsid w:val="00781F20"/>
    <w:rsid w:val="008346DB"/>
    <w:rsid w:val="0093156F"/>
    <w:rsid w:val="009F3398"/>
    <w:rsid w:val="00A539A2"/>
    <w:rsid w:val="00A92881"/>
    <w:rsid w:val="00B211F7"/>
    <w:rsid w:val="00B357A5"/>
    <w:rsid w:val="00B900D5"/>
    <w:rsid w:val="00BA1918"/>
    <w:rsid w:val="00C100CC"/>
    <w:rsid w:val="00C56F8B"/>
    <w:rsid w:val="00CA7F04"/>
    <w:rsid w:val="00F0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AB359"/>
  <w15:chartTrackingRefBased/>
  <w15:docId w15:val="{52B74EB1-386B-478F-B1AB-7C27D36C1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7E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24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24F2"/>
  </w:style>
  <w:style w:type="paragraph" w:styleId="Footer">
    <w:name w:val="footer"/>
    <w:basedOn w:val="Normal"/>
    <w:link w:val="FooterChar"/>
    <w:uiPriority w:val="99"/>
    <w:unhideWhenUsed/>
    <w:rsid w:val="006324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24F2"/>
  </w:style>
  <w:style w:type="paragraph" w:styleId="BalloonText">
    <w:name w:val="Balloon Text"/>
    <w:basedOn w:val="Normal"/>
    <w:link w:val="BalloonTextChar"/>
    <w:uiPriority w:val="99"/>
    <w:semiHidden/>
    <w:unhideWhenUsed/>
    <w:rsid w:val="00B21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1F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346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46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46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46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46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3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372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AC8AA-17C5-4F9F-979E-F55181EC0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741</Words>
  <Characters>4229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BET SRK</Company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Smets</dc:creator>
  <cp:keywords/>
  <dc:description/>
  <cp:lastModifiedBy>Kevin Gregory</cp:lastModifiedBy>
  <cp:revision>4</cp:revision>
  <dcterms:created xsi:type="dcterms:W3CDTF">2019-02-28T03:39:00Z</dcterms:created>
  <dcterms:modified xsi:type="dcterms:W3CDTF">2019-08-03T13:34:00Z</dcterms:modified>
</cp:coreProperties>
</file>